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2E333" w14:textId="77777777" w:rsidR="00432092" w:rsidRDefault="00432092" w:rsidP="00432092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763009B" w14:textId="77777777" w:rsidR="00432092" w:rsidRPr="005F405A" w:rsidRDefault="00432092" w:rsidP="00432092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5C1B156C" w14:textId="77777777" w:rsidR="00432092" w:rsidRPr="00AE7AFA" w:rsidRDefault="00432092" w:rsidP="00432092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611A548" w14:textId="77777777" w:rsidR="00432092" w:rsidRDefault="00432092" w:rsidP="00432092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9852D8F" w14:textId="77777777" w:rsidR="00053DAB" w:rsidRDefault="00053DAB" w:rsidP="00053DAB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3531A6B5" w14:textId="77777777" w:rsidR="00053DAB" w:rsidRPr="00CC167F" w:rsidRDefault="00053DAB" w:rsidP="00053DAB">
      <w:pPr>
        <w:spacing w:after="0"/>
        <w:rPr>
          <w:rStyle w:val="Odkaznakoment"/>
          <w:rFonts w:ascii="Cambria" w:eastAsia="Cambria" w:hAnsi="Cambria" w:cs="Times New Roman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4CD54CD6" w14:textId="77777777" w:rsidR="00053DAB" w:rsidRPr="00D82CFC" w:rsidRDefault="00053DAB" w:rsidP="00053DAB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39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053DAB" w:rsidRPr="00181E2A" w14:paraId="7DF536C6" w14:textId="77777777" w:rsidTr="00432092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A371389" w14:textId="77777777" w:rsidR="00053DAB" w:rsidRPr="006D5439" w:rsidRDefault="00053DAB" w:rsidP="00432092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bookmarkStart w:id="1" w:name="_top"/>
            <w:bookmarkEnd w:id="1"/>
            <w:commentRangeStart w:id="2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ZADÁVACÍ DOKUMENTACE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</w:tr>
      <w:tr w:rsidR="00053DAB" w:rsidRPr="00181E2A" w14:paraId="04F34962" w14:textId="77777777" w:rsidTr="00432092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433920" w14:textId="77777777" w:rsidR="00053DAB" w:rsidRPr="006D5439" w:rsidRDefault="00053DAB" w:rsidP="00432092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053DAB" w:rsidRPr="00181E2A" w14:paraId="7DC3203C" w14:textId="77777777" w:rsidTr="00432092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2F664" w14:textId="77777777" w:rsidR="00053DAB" w:rsidRPr="006D5439" w:rsidRDefault="00053DAB" w:rsidP="00432092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75678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053DAB" w:rsidRPr="00181E2A" w14:paraId="62430C63" w14:textId="77777777" w:rsidTr="0043209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1B889B2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73AB8" w14:textId="77777777" w:rsidR="00053DAB" w:rsidRPr="00181E2A" w:rsidRDefault="00053DAB" w:rsidP="0043209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1E48281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F6AA7" w14:textId="77777777" w:rsidR="00053DAB" w:rsidRPr="00181E2A" w:rsidRDefault="00053DAB" w:rsidP="0043209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6C1C44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B5B4FB3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D675D" w14:textId="77777777" w:rsidR="00053DAB" w:rsidRPr="00181E2A" w:rsidRDefault="00053DAB" w:rsidP="0043209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053DAB" w:rsidRPr="00181E2A" w14:paraId="376605D7" w14:textId="77777777" w:rsidTr="0043209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3F153F" w14:textId="40DD42C6" w:rsidR="00053DAB" w:rsidRPr="00181E2A" w:rsidRDefault="00053DAB" w:rsidP="00432092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-  </w:t>
            </w:r>
            <w:commentRangeStart w:id="3"/>
            <w:r w:rsidRPr="00CC7AD3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EDF37" w14:textId="77777777" w:rsidR="00053DAB" w:rsidRPr="00575678" w:rsidRDefault="00053DAB" w:rsidP="0043209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053DAB" w:rsidRPr="00181E2A" w14:paraId="07BE18EE" w14:textId="77777777" w:rsidTr="00432092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FAE02C" w14:textId="77777777" w:rsidR="00053DAB" w:rsidRPr="00181E2A" w:rsidRDefault="00053DAB" w:rsidP="00432092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76D45F" w14:textId="77777777" w:rsidR="00053DAB" w:rsidRPr="00575678" w:rsidRDefault="00053DAB" w:rsidP="00432092">
            <w:pPr>
              <w:spacing w:after="0"/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053DAB" w:rsidRPr="00181E2A" w14:paraId="32FE1B82" w14:textId="77777777" w:rsidTr="00432092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2CF22D4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77D39D" w14:textId="77777777" w:rsidR="00053DAB" w:rsidRPr="00575678" w:rsidRDefault="00053DAB" w:rsidP="00432092">
            <w:pPr>
              <w:spacing w:after="0"/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053DAB" w:rsidRPr="00181E2A" w14:paraId="79DB103C" w14:textId="77777777" w:rsidTr="0043209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9720C3D" w14:textId="77777777" w:rsidR="00053DAB" w:rsidRPr="00181E2A" w:rsidRDefault="00053DAB" w:rsidP="0043209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74C5AFA" w14:textId="77777777" w:rsidR="00053DAB" w:rsidRPr="00A02687" w:rsidRDefault="00053DAB" w:rsidP="00432092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4AE1FE" w14:textId="77777777" w:rsidR="00053DAB" w:rsidRPr="00181E2A" w:rsidRDefault="00053DAB" w:rsidP="0043209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CC9774" w14:textId="77777777" w:rsidR="00053DAB" w:rsidRPr="00491767" w:rsidRDefault="00053DAB" w:rsidP="0043209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053DAB" w:rsidRPr="00181E2A" w14:paraId="6D759440" w14:textId="77777777" w:rsidTr="0043209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40AB87E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54ACCB" w14:textId="77777777" w:rsidR="00053DAB" w:rsidRPr="00575678" w:rsidRDefault="00053DAB" w:rsidP="0043209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053DAB" w:rsidRPr="00181E2A" w14:paraId="440288BA" w14:textId="77777777" w:rsidTr="0043209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2C55768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B709DE" w14:textId="77777777" w:rsidR="00053DAB" w:rsidRPr="00575678" w:rsidRDefault="00053DAB" w:rsidP="0043209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053DAB" w:rsidRPr="00181E2A" w14:paraId="3E65D016" w14:textId="77777777" w:rsidTr="0043209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149D9C4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41071" w14:textId="77777777" w:rsidR="00053DAB" w:rsidRPr="00181E2A" w:rsidRDefault="00053DAB" w:rsidP="0043209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678987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EF04" w14:textId="77777777" w:rsidR="00053DAB" w:rsidRPr="00181E2A" w:rsidRDefault="00053DAB" w:rsidP="0043209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FC52060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FE5B" w14:textId="77777777" w:rsidR="00053DAB" w:rsidRPr="00181E2A" w:rsidRDefault="00053DAB" w:rsidP="0043209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ZPŘ/OŘ</w:t>
            </w:r>
          </w:p>
        </w:tc>
      </w:tr>
      <w:tr w:rsidR="00053DAB" w:rsidRPr="00181E2A" w14:paraId="3E76DDC8" w14:textId="77777777" w:rsidTr="00432092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2ECAC77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12E38" w14:textId="77777777" w:rsidR="00053DAB" w:rsidRPr="00181E2A" w:rsidRDefault="00053DAB" w:rsidP="00432092">
            <w:pPr>
              <w:spacing w:after="0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</w:tbl>
    <w:p w14:paraId="2E40DBF7" w14:textId="77777777" w:rsidR="004E0BD3" w:rsidRDefault="004E0BD3" w:rsidP="004E0BD3">
      <w:pPr>
        <w:spacing w:before="120"/>
        <w:jc w:val="center"/>
      </w:pPr>
    </w:p>
    <w:p w14:paraId="784E7AC2" w14:textId="795BA744" w:rsidR="004E0BD3" w:rsidRDefault="004E0BD3" w:rsidP="0045331A">
      <w:pPr>
        <w:jc w:val="center"/>
      </w:pPr>
      <w:commentRangeStart w:id="4"/>
      <w:r w:rsidRPr="00473B0E">
        <w:rPr>
          <w:highlight w:val="cyan"/>
        </w:rPr>
        <w:t>Tato Zadávací dokumentace je zároveň Výzvou</w:t>
      </w:r>
      <w:r w:rsidR="002709AD" w:rsidRPr="00473B0E">
        <w:rPr>
          <w:highlight w:val="cyan"/>
        </w:rPr>
        <w:t xml:space="preserve"> k podání nabídek</w:t>
      </w:r>
      <w:r w:rsidRPr="00473B0E">
        <w:rPr>
          <w:highlight w:val="cyan"/>
        </w:rPr>
        <w:t xml:space="preserve"> podle § 53 zákona č. 134/2016 Sb</w:t>
      </w:r>
      <w:r w:rsidR="00B033F8" w:rsidRPr="00473B0E">
        <w:rPr>
          <w:highlight w:val="cyan"/>
        </w:rPr>
        <w:t>., o zadávání veřejných zakázek (ZZVZ)</w:t>
      </w:r>
      <w:r w:rsidRPr="00473B0E">
        <w:rPr>
          <w:highlight w:val="cyan"/>
        </w:rPr>
        <w:t>.</w:t>
      </w:r>
      <w:commentRangeEnd w:id="4"/>
      <w:r w:rsidR="009A66B6" w:rsidRPr="00473B0E">
        <w:rPr>
          <w:rStyle w:val="Odkaznakoment"/>
          <w:rFonts w:ascii="Cambria" w:eastAsia="Cambria" w:hAnsi="Cambria" w:cs="Times New Roman"/>
          <w:highlight w:val="cyan"/>
        </w:rPr>
        <w:commentReference w:id="4"/>
      </w:r>
    </w:p>
    <w:p w14:paraId="6A2E5D6B" w14:textId="02C97228" w:rsidR="000A3F34" w:rsidRDefault="000A3F34" w:rsidP="0045331A">
      <w:pPr>
        <w:jc w:val="center"/>
      </w:pPr>
      <w:r>
        <w:t>Zadávací dokumentace</w:t>
      </w:r>
      <w:r w:rsidR="006779E9">
        <w:t xml:space="preserve"> a její přílohy </w:t>
      </w:r>
      <w:r w:rsidR="00053DAB">
        <w:t xml:space="preserve">(dále „ZD“) </w:t>
      </w:r>
      <w:r w:rsidR="006779E9">
        <w:t>obsahují</w:t>
      </w:r>
      <w:r>
        <w:t xml:space="preserve"> informace o veřejné zakázce</w:t>
      </w:r>
      <w:r w:rsidR="006779E9">
        <w:t xml:space="preserve"> potřebné k podání nabídky</w:t>
      </w:r>
      <w:r>
        <w:t xml:space="preserve">. </w:t>
      </w:r>
    </w:p>
    <w:p w14:paraId="01669E45" w14:textId="24CB90D7" w:rsidR="00C3483A" w:rsidRPr="0045331A" w:rsidRDefault="00C3483A" w:rsidP="0045331A">
      <w:pPr>
        <w:jc w:val="center"/>
      </w:pPr>
      <w:r>
        <w:t>Součástí tohoto dokumentu jsou „</w:t>
      </w:r>
      <w:hyperlink w:anchor="_ZADAVATELSKÉ_PODMÍNKY" w:history="1">
        <w:r w:rsidR="00D60E0C">
          <w:rPr>
            <w:rStyle w:val="Hypertextovodkaz"/>
          </w:rPr>
          <w:t>Obecné podmínk</w:t>
        </w:r>
        <w:r w:rsidR="009A66B6">
          <w:rPr>
            <w:rStyle w:val="Hypertextovodkaz"/>
          </w:rPr>
          <w:t>y</w:t>
        </w:r>
        <w:r w:rsidR="00D60E0C">
          <w:rPr>
            <w:rStyle w:val="Hypertextovodkaz"/>
          </w:rPr>
          <w:t xml:space="preserve"> zadávacího řízení</w:t>
        </w:r>
      </w:hyperlink>
      <w:r>
        <w:t>“</w:t>
      </w:r>
      <w:r w:rsidR="002C5F82">
        <w:t xml:space="preserve">, které obsahují </w:t>
      </w:r>
      <w:r w:rsidR="000A3F34">
        <w:t>obecné informace k postupům v zadávacím řízení.</w:t>
      </w:r>
    </w:p>
    <w:p w14:paraId="75C85DA2" w14:textId="40E0A044" w:rsidR="004E0BD3" w:rsidRDefault="004E0BD3" w:rsidP="003B7799">
      <w:pPr>
        <w:jc w:val="center"/>
        <w:rPr>
          <w:rFonts w:cs="Calibri"/>
          <w:color w:val="000000"/>
        </w:rPr>
      </w:pPr>
      <w:r w:rsidRPr="00575678">
        <w:rPr>
          <w:rFonts w:cs="Calibri"/>
          <w:color w:val="000000"/>
          <w:highlight w:val="yellow"/>
        </w:rPr>
        <w:t xml:space="preserve">Veřejná zakázka je financována z </w:t>
      </w:r>
      <w:commentRangeStart w:id="5"/>
      <w:r w:rsidRPr="00575678">
        <w:rPr>
          <w:rFonts w:cs="Calibri"/>
          <w:color w:val="000000"/>
          <w:highlight w:val="yellow"/>
        </w:rPr>
        <w:t>programu</w:t>
      </w:r>
      <w:commentRangeEnd w:id="5"/>
      <w:r w:rsidR="002709AD" w:rsidRPr="00575678">
        <w:rPr>
          <w:rStyle w:val="Odkaznakoment"/>
          <w:rFonts w:ascii="Cambria" w:eastAsia="Cambria" w:hAnsi="Cambria" w:cs="Times New Roman"/>
          <w:highlight w:val="yellow"/>
        </w:rPr>
        <w:commentReference w:id="5"/>
      </w:r>
      <w:r w:rsidRPr="00575678">
        <w:rPr>
          <w:rFonts w:cs="Calibri"/>
          <w:color w:val="000000"/>
          <w:highlight w:val="yellow"/>
        </w:rPr>
        <w:t xml:space="preserve"> </w:t>
      </w:r>
      <w:r w:rsidR="00020AA7" w:rsidRPr="00575678">
        <w:rPr>
          <w:rFonts w:cs="Calibri"/>
          <w:color w:val="000000"/>
          <w:highlight w:val="yellow"/>
        </w:rPr>
        <w:t xml:space="preserve">…………………………………. </w:t>
      </w:r>
    </w:p>
    <w:p w14:paraId="4DAFE589" w14:textId="77777777" w:rsidR="0045331A" w:rsidRPr="003B7799" w:rsidRDefault="0045331A" w:rsidP="00020AA7">
      <w:pPr>
        <w:rPr>
          <w:rFonts w:cs="Calibri"/>
          <w:b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5001"/>
      </w:tblGrid>
      <w:tr w:rsidR="004E0BD3" w:rsidRPr="00830465" w14:paraId="0D6CF9B4" w14:textId="77777777" w:rsidTr="001530E5">
        <w:trPr>
          <w:trHeight w:val="521"/>
          <w:jc w:val="center"/>
        </w:trPr>
        <w:tc>
          <w:tcPr>
            <w:tcW w:w="4923" w:type="dxa"/>
            <w:shd w:val="clear" w:color="auto" w:fill="D9D9D9"/>
            <w:vAlign w:val="center"/>
          </w:tcPr>
          <w:p w14:paraId="22BD051E" w14:textId="77777777" w:rsidR="004E0BD3" w:rsidRPr="00830465" w:rsidRDefault="004E0BD3" w:rsidP="00563455">
            <w:pPr>
              <w:spacing w:after="0"/>
              <w:jc w:val="center"/>
              <w:rPr>
                <w:rFonts w:cs="Calibri"/>
                <w:b/>
                <w:sz w:val="48"/>
                <w:szCs w:val="48"/>
              </w:rPr>
            </w:pPr>
            <w:r w:rsidRPr="00830465">
              <w:rPr>
                <w:rFonts w:cs="Calibri"/>
                <w:b/>
                <w:sz w:val="24"/>
              </w:rPr>
              <w:t>LHŮTA PRO PODÁNÍ NABÍDEK:</w:t>
            </w:r>
          </w:p>
        </w:tc>
        <w:tc>
          <w:tcPr>
            <w:tcW w:w="5001" w:type="dxa"/>
            <w:shd w:val="clear" w:color="auto" w:fill="FBE4D5" w:themeFill="accent2" w:themeFillTint="33"/>
            <w:vAlign w:val="center"/>
          </w:tcPr>
          <w:p w14:paraId="487A0DB7" w14:textId="30078FC5" w:rsidR="004E0BD3" w:rsidRPr="004E0BD3" w:rsidRDefault="00473B0E" w:rsidP="004E0BD3">
            <w:pPr>
              <w:spacing w:after="0"/>
              <w:jc w:val="center"/>
              <w:rPr>
                <w:rFonts w:cs="Calibri"/>
                <w:b/>
                <w:sz w:val="24"/>
                <w:szCs w:val="24"/>
                <w:highlight w:val="green"/>
                <w:u w:val="single"/>
              </w:rPr>
            </w:pPr>
            <w:commentRangeStart w:id="6"/>
            <w:r w:rsidRPr="00575678">
              <w:rPr>
                <w:rFonts w:cs="Calibri"/>
                <w:b/>
                <w:sz w:val="24"/>
                <w:szCs w:val="24"/>
                <w:highlight w:val="yellow"/>
                <w:u w:val="single"/>
              </w:rPr>
              <w:t xml:space="preserve">………………   do ………………… </w:t>
            </w:r>
            <w:commentRangeEnd w:id="6"/>
            <w:r w:rsidR="00B14C0F">
              <w:rPr>
                <w:rStyle w:val="Odkaznakoment"/>
                <w:rFonts w:ascii="Cambria" w:eastAsia="Cambria" w:hAnsi="Cambria" w:cs="Times New Roman"/>
              </w:rPr>
              <w:commentReference w:id="6"/>
            </w:r>
            <w:r w:rsidRPr="00575678">
              <w:rPr>
                <w:rFonts w:cs="Calibri"/>
                <w:b/>
                <w:sz w:val="24"/>
                <w:szCs w:val="24"/>
                <w:highlight w:val="yellow"/>
                <w:u w:val="single"/>
              </w:rPr>
              <w:t>hod.</w:t>
            </w:r>
          </w:p>
        </w:tc>
      </w:tr>
    </w:tbl>
    <w:p w14:paraId="294922B0" w14:textId="0471248D" w:rsidR="002C2E16" w:rsidRDefault="002C2E16">
      <w:pPr>
        <w:spacing w:after="160" w:line="259" w:lineRule="auto"/>
        <w:jc w:val="left"/>
        <w:rPr>
          <w:rFonts w:eastAsiaTheme="majorEastAsia" w:cs="Calibri"/>
          <w:b/>
          <w:noProof/>
          <w:color w:val="000000" w:themeColor="text1"/>
          <w:sz w:val="20"/>
          <w:szCs w:val="20"/>
          <w:lang w:eastAsia="cs-CZ"/>
        </w:rPr>
      </w:pPr>
    </w:p>
    <w:p w14:paraId="1A7D62F9" w14:textId="57C6CD8A" w:rsidR="00B97301" w:rsidRPr="006B1CD3" w:rsidRDefault="00B97301" w:rsidP="002C2E16">
      <w:pPr>
        <w:pStyle w:val="Obsah1"/>
      </w:pPr>
      <w:r w:rsidRPr="006B1CD3">
        <w:lastRenderedPageBreak/>
        <w:t>Obsah</w:t>
      </w:r>
    </w:p>
    <w:bookmarkStart w:id="7" w:name="_Toc95137614"/>
    <w:p w14:paraId="056E498E" w14:textId="5A036171" w:rsidR="005462AF" w:rsidRDefault="000A1B7E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 w:rsidRPr="00B14C0F">
        <w:rPr>
          <w:i/>
        </w:rPr>
        <w:fldChar w:fldCharType="begin"/>
      </w:r>
      <w:r>
        <w:rPr>
          <w:i/>
        </w:rPr>
        <w:instrText xml:space="preserve"> TOC \o "1-2" \h \z \u </w:instrText>
      </w:r>
      <w:r w:rsidRPr="00B14C0F">
        <w:rPr>
          <w:i/>
        </w:rPr>
        <w:fldChar w:fldCharType="separate"/>
      </w:r>
      <w:hyperlink w:anchor="_Toc199490303" w:history="1">
        <w:r w:rsidR="005462AF" w:rsidRPr="00C82D93">
          <w:rPr>
            <w:rStyle w:val="Hypertextovodkaz"/>
          </w:rPr>
          <w:t>1</w:t>
        </w:r>
        <w:r w:rsidR="005462AF"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="005462AF" w:rsidRPr="00C82D93">
          <w:rPr>
            <w:rStyle w:val="Hypertextovodkaz"/>
          </w:rPr>
          <w:t>VEŘEJNÁ ZAKÁZKA</w:t>
        </w:r>
        <w:r w:rsidR="005462AF">
          <w:rPr>
            <w:webHidden/>
          </w:rPr>
          <w:tab/>
        </w:r>
        <w:r w:rsidR="005462AF">
          <w:rPr>
            <w:webHidden/>
          </w:rPr>
          <w:fldChar w:fldCharType="begin"/>
        </w:r>
        <w:r w:rsidR="005462AF">
          <w:rPr>
            <w:webHidden/>
          </w:rPr>
          <w:instrText xml:space="preserve"> PAGEREF _Toc199490303 \h </w:instrText>
        </w:r>
        <w:r w:rsidR="005462AF">
          <w:rPr>
            <w:webHidden/>
          </w:rPr>
        </w:r>
        <w:r w:rsidR="005462AF">
          <w:rPr>
            <w:webHidden/>
          </w:rPr>
          <w:fldChar w:fldCharType="separate"/>
        </w:r>
        <w:r w:rsidR="005462AF">
          <w:rPr>
            <w:webHidden/>
          </w:rPr>
          <w:t>3</w:t>
        </w:r>
        <w:r w:rsidR="005462AF">
          <w:rPr>
            <w:webHidden/>
          </w:rPr>
          <w:fldChar w:fldCharType="end"/>
        </w:r>
      </w:hyperlink>
    </w:p>
    <w:p w14:paraId="73088468" w14:textId="5F816987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04" w:history="1">
        <w:r w:rsidRPr="00C82D93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Předmět veřejné zakázky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CC6FFC" w14:textId="72A7594B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05" w:history="1">
        <w:r w:rsidRPr="00C82D93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CPV kódy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F0E718" w14:textId="3A461F3F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06" w:history="1">
        <w:r w:rsidRPr="00C82D93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Předpokládaná hodnota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DE67AC" w14:textId="1677792E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07" w:history="1">
        <w:r w:rsidRPr="00C82D93">
          <w:rPr>
            <w:rStyle w:val="Hypertextovodkaz"/>
          </w:rPr>
          <w:t>1.4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Termín a místo plnění veřejné zakázky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03C172B" w14:textId="3E03403B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08" w:history="1">
        <w:r w:rsidRPr="00C82D93">
          <w:rPr>
            <w:rStyle w:val="Hypertextovodkaz"/>
          </w:rPr>
          <w:t>1.5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Technické podmínky – projektová dokumentace, soupis prací, výkaz výměr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C516C65" w14:textId="0C5D5E1C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09" w:history="1">
        <w:r w:rsidRPr="00C82D93">
          <w:rPr>
            <w:rStyle w:val="Hypertextovodkaz"/>
          </w:rPr>
          <w:t>1.6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Harmonogram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B812C4" w14:textId="208D659C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10" w:history="1">
        <w:r w:rsidRPr="00C82D93">
          <w:rPr>
            <w:rStyle w:val="Hypertextovodkaz"/>
          </w:rPr>
          <w:t>1.7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Odpovědné veřejné zadávání (OVZ)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2B4DAA6" w14:textId="6C64BAA7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11" w:history="1">
        <w:r w:rsidRPr="00C82D93">
          <w:rPr>
            <w:rStyle w:val="Hypertextovodkaz"/>
          </w:rPr>
          <w:t>1.8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Vyhrazená změna závazku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34C614" w14:textId="1196E21E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12" w:history="1">
        <w:r w:rsidRPr="00C82D93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KVALIFIKACE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69FDAD0" w14:textId="5048DE6C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13" w:history="1">
        <w:r w:rsidRPr="00C82D93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OBCHODNÍ PODMÍNKY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D9A3D8C" w14:textId="49DD4F9B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14" w:history="1">
        <w:r w:rsidRPr="00C82D93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DALŠÍ PODMÍNKY ZADÁVACÍHO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137F17C" w14:textId="514C37B9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15" w:history="1">
        <w:r w:rsidRPr="00C82D93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Jistota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A3802C7" w14:textId="5836DB54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16" w:history="1">
        <w:r w:rsidRPr="00C82D93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Zadávací lhůta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1CF793D" w14:textId="6CF3B471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17" w:history="1">
        <w:r w:rsidRPr="00C82D93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Prohlídka místa plnění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F6AF70B" w14:textId="2F70B544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18" w:history="1">
        <w:r w:rsidRPr="00C82D93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Pojištění dodavatele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59451AF" w14:textId="1D74E279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19" w:history="1">
        <w:r w:rsidRPr="00C82D93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60EADF8" w14:textId="204F3955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20" w:history="1">
        <w:r w:rsidRPr="00C82D93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Zpracování nabídkové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C34E5A1" w14:textId="7C6FD3C4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21" w:history="1">
        <w:r w:rsidRPr="00C82D93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Limitace nabídkové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459FF7E" w14:textId="696B80A9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22" w:history="1">
        <w:r w:rsidRPr="00C82D93">
          <w:rPr>
            <w:rStyle w:val="Hypertextovodkaz"/>
          </w:rPr>
          <w:t>5.3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Mimořádně nízká 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BAB72D7" w14:textId="48C6A06D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23" w:history="1">
        <w:r w:rsidRPr="00C82D93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HODNOCENÍ A POSOUZENÍ NABÍDEK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B619BCA" w14:textId="524C87F6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24" w:history="1">
        <w:r w:rsidRPr="00C82D93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NABÍDKA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AA26D9F" w14:textId="4356ECEF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25" w:history="1">
        <w:r w:rsidRPr="00C82D93">
          <w:rPr>
            <w:rStyle w:val="Hypertextovodkaz"/>
          </w:rPr>
          <w:t>8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ZADÁVACÍ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454536A" w14:textId="0D35CE8F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26" w:history="1">
        <w:r w:rsidRPr="00C82D93">
          <w:rPr>
            <w:rStyle w:val="Hypertextovodkaz"/>
          </w:rPr>
          <w:t>9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ZÁVĚREČNÁ USTANOVENÍ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210DD80" w14:textId="2B5BB1F4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27" w:history="1">
        <w:r w:rsidRPr="00C82D93">
          <w:rPr>
            <w:rStyle w:val="Hypertextovodkaz"/>
          </w:rPr>
          <w:t>9.1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 xml:space="preserve">Elektronický nástroj </w:t>
        </w:r>
        <w:r w:rsidRPr="00C82D93">
          <w:rPr>
            <w:rStyle w:val="Hypertextovodkaz"/>
            <w:highlight w:val="yellow"/>
          </w:rPr>
          <w:t>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C0E6917" w14:textId="60AAFBF6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28" w:history="1">
        <w:r w:rsidRPr="00C82D93">
          <w:rPr>
            <w:rStyle w:val="Hypertextovodkaz"/>
          </w:rPr>
          <w:t>9.2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Komunikace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FE27F47" w14:textId="700769F9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29" w:history="1">
        <w:r w:rsidRPr="00C82D93">
          <w:rPr>
            <w:rStyle w:val="Hypertextovodkaz"/>
          </w:rPr>
          <w:t>9.3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GDPR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F39C499" w14:textId="66599CCD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30" w:history="1">
        <w:r w:rsidRPr="00C82D93">
          <w:rPr>
            <w:rStyle w:val="Hypertextovodkaz"/>
          </w:rPr>
          <w:t>9.4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Další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637FA85" w14:textId="2708338A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31" w:history="1">
        <w:r w:rsidRPr="00C82D93">
          <w:rPr>
            <w:rStyle w:val="Hypertextovodkaz"/>
          </w:rPr>
          <w:t>10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PŘÍLOHY ZADÁVACÍ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C92B175" w14:textId="1254C78A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32" w:history="1">
        <w:r w:rsidRPr="00C82D93">
          <w:rPr>
            <w:rStyle w:val="Hypertextovodkaz"/>
          </w:rPr>
          <w:t>OBECNÉ PODMÍNKY ZADÁVACÍHO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2AEB9FB" w14:textId="238BF55C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33" w:history="1">
        <w:r w:rsidRPr="00C82D93">
          <w:rPr>
            <w:rStyle w:val="Hypertextovodkaz"/>
          </w:rPr>
          <w:t>1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VEŘEJNÁ ZAKÁZKA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421C246" w14:textId="04BAF59F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34" w:history="1">
        <w:r w:rsidRPr="00C82D93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KVALIFIKACE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E26ED70" w14:textId="060C3681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35" w:history="1">
        <w:r w:rsidRPr="00C82D93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OBCHODNÍ PODMÍNKY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66FE51D" w14:textId="4E4958D1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36" w:history="1">
        <w:r w:rsidRPr="00C82D93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DALŠÍ PODMÍNKY ZADÁVACÍHO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DB55416" w14:textId="700379EA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37" w:history="1">
        <w:r w:rsidRPr="00C82D93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Jistota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067C5EE" w14:textId="11011A2F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38" w:history="1">
        <w:r w:rsidRPr="00C82D93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Zadávací lhůta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82111B5" w14:textId="0465036D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39" w:history="1">
        <w:r w:rsidRPr="00C82D93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Prohlídka místa plnění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7B102DA" w14:textId="638811DC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40" w:history="1">
        <w:r w:rsidRPr="00C82D93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Pojištění dodavatele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CC74494" w14:textId="52323156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41" w:history="1">
        <w:r w:rsidRPr="00C82D93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39EC45F" w14:textId="25B3F27C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42" w:history="1">
        <w:r w:rsidRPr="00C82D93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Zpracování nabídkové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CE04BD9" w14:textId="15E4DB97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43" w:history="1">
        <w:r w:rsidRPr="00C82D93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Mimořádně nízká 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3CAADC7" w14:textId="07343A15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44" w:history="1">
        <w:r w:rsidRPr="00C82D93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HODNOCENÍ A POSOUZENÍ NABÍDEK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179A580" w14:textId="1BE1C74B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45" w:history="1">
        <w:r w:rsidRPr="00C82D93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NABÍDKA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2CF033A" w14:textId="14AE312E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46" w:history="1">
        <w:r w:rsidRPr="00C82D93">
          <w:rPr>
            <w:rStyle w:val="Hypertextovodkaz"/>
          </w:rPr>
          <w:t>8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ZADÁVACÍ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ABBBF36" w14:textId="4E9129E6" w:rsidR="005462AF" w:rsidRDefault="005462AF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490347" w:history="1">
        <w:r w:rsidRPr="00C82D93">
          <w:rPr>
            <w:rStyle w:val="Hypertextovodkaz"/>
          </w:rPr>
          <w:t>9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C82D93">
          <w:rPr>
            <w:rStyle w:val="Hypertextovodkaz"/>
          </w:rPr>
          <w:t>ZÁVĚREČNÁ USTANOVENÍ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FA326E6" w14:textId="535148B8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48" w:history="1">
        <w:r w:rsidRPr="00C82D93">
          <w:rPr>
            <w:rStyle w:val="Hypertextovodkaz"/>
            <w:highlight w:val="yellow"/>
          </w:rPr>
          <w:t>9.1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  <w:highlight w:val="yellow"/>
          </w:rPr>
          <w:t>Elektronický nástroj E-ZAK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1182CCF" w14:textId="2683741E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49" w:history="1">
        <w:r w:rsidRPr="00C82D93">
          <w:rPr>
            <w:rStyle w:val="Hypertextovodkaz"/>
          </w:rPr>
          <w:t>9.2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KOMUNIKACE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77BC036" w14:textId="005EE24E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50" w:history="1">
        <w:r w:rsidRPr="00C82D93">
          <w:rPr>
            <w:rStyle w:val="Hypertextovodkaz"/>
          </w:rPr>
          <w:t>9.3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GDPR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189CE9B" w14:textId="3BF642C1" w:rsidR="005462AF" w:rsidRDefault="005462AF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490351" w:history="1">
        <w:r w:rsidRPr="00C82D93">
          <w:rPr>
            <w:rStyle w:val="Hypertextovodkaz"/>
          </w:rPr>
          <w:t>9.4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2D93">
          <w:rPr>
            <w:rStyle w:val="Hypertextovodkaz"/>
          </w:rPr>
          <w:t>Další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_Toc199490351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3325DE3" w14:textId="6EC7D4DE" w:rsidR="001530E5" w:rsidRDefault="000A1B7E" w:rsidP="00C00ECB">
      <w:pPr>
        <w:pStyle w:val="Nadpis1"/>
        <w:shd w:val="clear" w:color="auto" w:fill="D9D9D9" w:themeFill="background1" w:themeFillShade="D9"/>
        <w:jc w:val="left"/>
      </w:pPr>
      <w:r w:rsidRPr="00B14C0F">
        <w:rPr>
          <w:rFonts w:cs="Calibri"/>
          <w:i/>
          <w:noProof/>
          <w:color w:val="000000" w:themeColor="text1"/>
          <w:sz w:val="20"/>
          <w:szCs w:val="20"/>
          <w:lang w:eastAsia="cs-CZ"/>
        </w:rPr>
        <w:lastRenderedPageBreak/>
        <w:fldChar w:fldCharType="end"/>
      </w:r>
      <w:bookmarkStart w:id="8" w:name="_Toc95137615"/>
      <w:bookmarkStart w:id="9" w:name="_Toc199490303"/>
      <w:bookmarkEnd w:id="7"/>
      <w:r w:rsidR="001530E5">
        <w:t>VEŘEJNÁ ZAKÁZKA</w:t>
      </w:r>
      <w:bookmarkEnd w:id="8"/>
      <w:bookmarkEnd w:id="9"/>
    </w:p>
    <w:p w14:paraId="22E85D20" w14:textId="5F0220E5" w:rsidR="00B35CFD" w:rsidRDefault="00B35CFD" w:rsidP="00B35CFD">
      <w:r w:rsidRPr="00B35CFD">
        <w:rPr>
          <w:b/>
        </w:rPr>
        <w:t>Detail veřejné zakázky v </w:t>
      </w:r>
      <w:commentRangeStart w:id="10"/>
      <w:r w:rsidR="00B14C0F" w:rsidRPr="00F07F07">
        <w:rPr>
          <w:b/>
          <w:highlight w:val="yellow"/>
        </w:rPr>
        <w:t>…</w:t>
      </w:r>
      <w:commentRangeEnd w:id="10"/>
      <w:r w:rsidR="00B14C0F">
        <w:rPr>
          <w:rStyle w:val="Odkaznakoment"/>
          <w:rFonts w:ascii="Cambria" w:eastAsia="Cambria" w:hAnsi="Cambria" w:cs="Times New Roman"/>
        </w:rPr>
        <w:commentReference w:id="10"/>
      </w:r>
      <w:r w:rsidR="00B14C0F" w:rsidRPr="00B35CFD">
        <w:t>:</w:t>
      </w:r>
      <w:r w:rsidR="00B14C0F">
        <w:t xml:space="preserve"> </w:t>
      </w:r>
      <w:commentRangeStart w:id="11"/>
      <w:r w:rsidR="00B14C0F" w:rsidRPr="00AD667E">
        <w:t>……</w:t>
      </w:r>
      <w:commentRangeEnd w:id="11"/>
      <w:r w:rsidR="00B14C0F">
        <w:rPr>
          <w:rStyle w:val="Odkaznakoment"/>
          <w:rFonts w:ascii="Cambria" w:eastAsia="Cambria" w:hAnsi="Cambria" w:cs="Times New Roman"/>
        </w:rPr>
        <w:commentReference w:id="11"/>
      </w:r>
      <w:r w:rsidR="00B14C0F">
        <w:t xml:space="preserve"> </w:t>
      </w:r>
    </w:p>
    <w:p w14:paraId="4749469A" w14:textId="448484E1" w:rsidR="00B35CFD" w:rsidRDefault="00DB1102" w:rsidP="00B35CFD">
      <w:r>
        <w:t>V detailu veřejné zakázky</w:t>
      </w:r>
      <w:r w:rsidR="00B35CFD">
        <w:t xml:space="preserve"> dodavatelé naleznou zadávací podmínky vč. projektové dokumentace, vysvětlení zadávací dokumentace a další informace o veřejné zakázce. V tomto detailu se podávají elektronické nabídky.</w:t>
      </w:r>
    </w:p>
    <w:p w14:paraId="28FC1F4B" w14:textId="77777777" w:rsidR="00B35CFD" w:rsidRDefault="00B35CFD" w:rsidP="00934816">
      <w:r w:rsidRPr="00B35CFD">
        <w:t xml:space="preserve">Předběžné tržní konzultace nebyly </w:t>
      </w:r>
      <w:commentRangeStart w:id="12"/>
      <w:r w:rsidRPr="00B35CFD">
        <w:t>realizovány</w:t>
      </w:r>
      <w:commentRangeEnd w:id="12"/>
      <w:r w:rsidR="002709AD">
        <w:rPr>
          <w:rStyle w:val="Odkaznakoment"/>
          <w:rFonts w:ascii="Cambria" w:eastAsia="Cambria" w:hAnsi="Cambria" w:cs="Times New Roman"/>
        </w:rPr>
        <w:commentReference w:id="12"/>
      </w:r>
      <w:r w:rsidRPr="00B35CFD">
        <w:t>.</w:t>
      </w:r>
    </w:p>
    <w:p w14:paraId="31B79810" w14:textId="46D855B7" w:rsidR="00C916D2" w:rsidRPr="00B35CFD" w:rsidRDefault="00C916D2" w:rsidP="00934816">
      <w:r>
        <w:t>Zpracovateli Zadávací dokumentace jsou zaměstnanci zadavatele</w:t>
      </w:r>
      <w:commentRangeStart w:id="13"/>
      <w:commentRangeEnd w:id="13"/>
      <w:r>
        <w:rPr>
          <w:rStyle w:val="Odkaznakoment"/>
          <w:rFonts w:ascii="Cambria" w:eastAsia="Cambria" w:hAnsi="Cambria" w:cs="Times New Roman"/>
        </w:rPr>
        <w:commentReference w:id="13"/>
      </w:r>
      <w:r>
        <w:t>.</w:t>
      </w:r>
    </w:p>
    <w:p w14:paraId="75B4A29B" w14:textId="77777777" w:rsidR="00950AF5" w:rsidRPr="005B23D2" w:rsidRDefault="00950AF5" w:rsidP="003306A4">
      <w:pPr>
        <w:pStyle w:val="Nadpis2"/>
      </w:pPr>
      <w:bookmarkStart w:id="14" w:name="_Toc199490304"/>
      <w:r w:rsidRPr="005B23D2">
        <w:t>Předmět veřejné zakázky</w:t>
      </w:r>
      <w:bookmarkEnd w:id="14"/>
    </w:p>
    <w:p w14:paraId="7ACCED64" w14:textId="0E272C2E" w:rsidR="00950AF5" w:rsidRDefault="00DB1102" w:rsidP="00950AF5">
      <w:bookmarkStart w:id="15" w:name="_Toc95137617"/>
      <w:r w:rsidRPr="00412D79">
        <w:t xml:space="preserve">Předmětem veřejné zakázky je </w:t>
      </w:r>
      <w:commentRangeStart w:id="16"/>
      <w:r w:rsidR="00412D79" w:rsidRPr="00DF0954">
        <w:rPr>
          <w:highlight w:val="yellow"/>
        </w:rPr>
        <w:t>……………………………</w:t>
      </w:r>
      <w:commentRangeEnd w:id="16"/>
      <w:r w:rsidR="008D6261">
        <w:rPr>
          <w:rStyle w:val="Odkaznakoment"/>
          <w:rFonts w:ascii="Cambria" w:eastAsia="Cambria" w:hAnsi="Cambria" w:cs="Times New Roman"/>
        </w:rPr>
        <w:commentReference w:id="16"/>
      </w:r>
    </w:p>
    <w:p w14:paraId="2196368E" w14:textId="668F0AEB" w:rsidR="00950AF5" w:rsidRDefault="00950AF5" w:rsidP="00950AF5">
      <w:r w:rsidRPr="0068275E">
        <w:t>Uvedený popis předmětu plnění je pouze výtahem z projektové dokumentace. Předmět plnění je podrobně</w:t>
      </w:r>
      <w:r>
        <w:t xml:space="preserve"> </w:t>
      </w:r>
      <w:r w:rsidRPr="006E387B">
        <w:t xml:space="preserve">vymezen </w:t>
      </w:r>
      <w:r>
        <w:t xml:space="preserve">projektovou dokumentací a soupisem prací s výkazem výměr </w:t>
      </w:r>
      <w:r w:rsidRPr="00AC4C1F">
        <w:t>(Příloha č.</w:t>
      </w:r>
      <w:r>
        <w:t xml:space="preserve"> </w:t>
      </w:r>
      <w:r w:rsidR="008C2F47">
        <w:t>2</w:t>
      </w:r>
      <w:r>
        <w:t xml:space="preserve"> </w:t>
      </w:r>
      <w:r w:rsidR="008D6261">
        <w:t>ZD</w:t>
      </w:r>
      <w:r>
        <w:t>)</w:t>
      </w:r>
      <w:r w:rsidRPr="00AC4C1F">
        <w:t xml:space="preserve"> a </w:t>
      </w:r>
      <w:r>
        <w:t>N</w:t>
      </w:r>
      <w:r w:rsidRPr="00AC4C1F">
        <w:t>ávrhem smlouvy o dílo</w:t>
      </w:r>
      <w:r>
        <w:t xml:space="preserve"> (Příloha</w:t>
      </w:r>
      <w:r w:rsidRPr="00AC4C1F">
        <w:t xml:space="preserve"> č. </w:t>
      </w:r>
      <w:r w:rsidR="008C2F47">
        <w:t>3</w:t>
      </w:r>
      <w:r w:rsidRPr="00AC4C1F">
        <w:t xml:space="preserve"> </w:t>
      </w:r>
      <w:r w:rsidR="008D6261">
        <w:t>ZD</w:t>
      </w:r>
      <w:r>
        <w:t>)</w:t>
      </w:r>
      <w:r w:rsidRPr="00AC4C1F">
        <w:t>.</w:t>
      </w:r>
    </w:p>
    <w:p w14:paraId="1AB7B59D" w14:textId="77777777" w:rsidR="00950AF5" w:rsidRDefault="00950AF5" w:rsidP="00950AF5">
      <w:pPr>
        <w:spacing w:after="0"/>
      </w:pPr>
      <w:r>
        <w:t xml:space="preserve">Zpracovatel projektové dokumentace: </w:t>
      </w:r>
    </w:p>
    <w:tbl>
      <w:tblPr>
        <w:tblStyle w:val="Mkatabulky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457"/>
      </w:tblGrid>
      <w:tr w:rsidR="00950AF5" w14:paraId="1C1B162B" w14:textId="77777777" w:rsidTr="00757363">
        <w:trPr>
          <w:trHeight w:val="284"/>
        </w:trPr>
        <w:tc>
          <w:tcPr>
            <w:tcW w:w="2126" w:type="dxa"/>
          </w:tcPr>
          <w:p w14:paraId="14BEFB37" w14:textId="77777777" w:rsidR="00950AF5" w:rsidRDefault="00950AF5" w:rsidP="00D24986">
            <w:pPr>
              <w:spacing w:after="0"/>
              <w:jc w:val="right"/>
              <w:rPr>
                <w:lang w:eastAsia="cs-CZ"/>
              </w:rPr>
            </w:pPr>
            <w:r>
              <w:rPr>
                <w:lang w:eastAsia="cs-CZ"/>
              </w:rPr>
              <w:t>Organizace/osoba:</w:t>
            </w:r>
          </w:p>
        </w:tc>
        <w:tc>
          <w:tcPr>
            <w:tcW w:w="6457" w:type="dxa"/>
          </w:tcPr>
          <w:p w14:paraId="7DB822C7" w14:textId="17C88BCF" w:rsidR="00950AF5" w:rsidRPr="00DF0954" w:rsidRDefault="00757363" w:rsidP="005B23D2">
            <w:pPr>
              <w:spacing w:after="0"/>
              <w:rPr>
                <w:highlight w:val="yellow"/>
                <w:lang w:eastAsia="cs-CZ"/>
              </w:rPr>
            </w:pPr>
            <w:r w:rsidRPr="00DF0954">
              <w:rPr>
                <w:highlight w:val="yellow"/>
                <w:lang w:eastAsia="cs-CZ"/>
              </w:rPr>
              <w:t>…</w:t>
            </w:r>
          </w:p>
        </w:tc>
      </w:tr>
      <w:tr w:rsidR="00950AF5" w14:paraId="55965F8C" w14:textId="77777777" w:rsidTr="00757363">
        <w:trPr>
          <w:trHeight w:val="284"/>
        </w:trPr>
        <w:tc>
          <w:tcPr>
            <w:tcW w:w="2126" w:type="dxa"/>
            <w:vAlign w:val="center"/>
          </w:tcPr>
          <w:p w14:paraId="562E3C6C" w14:textId="77777777" w:rsidR="00950AF5" w:rsidRDefault="00950AF5" w:rsidP="005B23D2">
            <w:pPr>
              <w:spacing w:after="0"/>
              <w:jc w:val="right"/>
              <w:rPr>
                <w:lang w:eastAsia="cs-CZ"/>
              </w:rPr>
            </w:pPr>
            <w:r w:rsidRPr="009D05AC">
              <w:rPr>
                <w:rFonts w:asciiTheme="minorHAnsi" w:hAnsiTheme="minorHAnsi"/>
              </w:rPr>
              <w:t>IČO:</w:t>
            </w:r>
          </w:p>
        </w:tc>
        <w:tc>
          <w:tcPr>
            <w:tcW w:w="6457" w:type="dxa"/>
          </w:tcPr>
          <w:p w14:paraId="46D0DC0B" w14:textId="6C497FDC" w:rsidR="00950AF5" w:rsidRPr="00DF0954" w:rsidRDefault="00757363" w:rsidP="005B23D2">
            <w:pPr>
              <w:spacing w:after="0"/>
              <w:rPr>
                <w:highlight w:val="yellow"/>
                <w:lang w:eastAsia="cs-CZ"/>
              </w:rPr>
            </w:pPr>
            <w:r w:rsidRPr="00DF0954">
              <w:rPr>
                <w:highlight w:val="yellow"/>
                <w:lang w:eastAsia="cs-CZ"/>
              </w:rPr>
              <w:t>…</w:t>
            </w:r>
          </w:p>
        </w:tc>
      </w:tr>
      <w:tr w:rsidR="00950AF5" w14:paraId="52DB2586" w14:textId="77777777" w:rsidTr="00757363">
        <w:trPr>
          <w:trHeight w:val="284"/>
        </w:trPr>
        <w:tc>
          <w:tcPr>
            <w:tcW w:w="2126" w:type="dxa"/>
            <w:vAlign w:val="center"/>
          </w:tcPr>
          <w:p w14:paraId="04DC57A1" w14:textId="77777777" w:rsidR="00950AF5" w:rsidRDefault="00950AF5" w:rsidP="005B23D2">
            <w:pPr>
              <w:spacing w:after="0"/>
              <w:jc w:val="right"/>
              <w:rPr>
                <w:lang w:eastAsia="cs-CZ"/>
              </w:rPr>
            </w:pPr>
            <w:r>
              <w:rPr>
                <w:rFonts w:asciiTheme="minorHAnsi" w:hAnsiTheme="minorHAnsi"/>
              </w:rPr>
              <w:t>sídlo</w:t>
            </w:r>
            <w:r w:rsidRPr="009D05AC">
              <w:rPr>
                <w:rFonts w:asciiTheme="minorHAnsi" w:hAnsiTheme="minorHAnsi"/>
              </w:rPr>
              <w:t>:</w:t>
            </w:r>
          </w:p>
        </w:tc>
        <w:tc>
          <w:tcPr>
            <w:tcW w:w="6457" w:type="dxa"/>
          </w:tcPr>
          <w:p w14:paraId="141A5FD5" w14:textId="0ED23E1A" w:rsidR="00950AF5" w:rsidRPr="00DF0954" w:rsidRDefault="00757363" w:rsidP="005B23D2">
            <w:pPr>
              <w:spacing w:after="0"/>
              <w:rPr>
                <w:highlight w:val="yellow"/>
                <w:lang w:eastAsia="cs-CZ"/>
              </w:rPr>
            </w:pPr>
            <w:r w:rsidRPr="00DF0954">
              <w:rPr>
                <w:highlight w:val="yellow"/>
                <w:lang w:eastAsia="cs-CZ"/>
              </w:rPr>
              <w:t>…</w:t>
            </w:r>
          </w:p>
        </w:tc>
      </w:tr>
      <w:tr w:rsidR="00950AF5" w14:paraId="740456CF" w14:textId="77777777" w:rsidTr="00757363">
        <w:trPr>
          <w:trHeight w:val="284"/>
        </w:trPr>
        <w:tc>
          <w:tcPr>
            <w:tcW w:w="2126" w:type="dxa"/>
            <w:vAlign w:val="center"/>
          </w:tcPr>
          <w:p w14:paraId="3C3B79E5" w14:textId="77777777" w:rsidR="00950AF5" w:rsidRDefault="00950AF5" w:rsidP="005B23D2">
            <w:pPr>
              <w:spacing w:after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Název projektu:</w:t>
            </w:r>
          </w:p>
        </w:tc>
        <w:tc>
          <w:tcPr>
            <w:tcW w:w="6457" w:type="dxa"/>
          </w:tcPr>
          <w:p w14:paraId="50C01577" w14:textId="57EF044A" w:rsidR="00950AF5" w:rsidRPr="00DF0954" w:rsidRDefault="00757363" w:rsidP="005B23D2">
            <w:pPr>
              <w:spacing w:after="0"/>
              <w:rPr>
                <w:highlight w:val="yellow"/>
                <w:lang w:eastAsia="cs-CZ"/>
              </w:rPr>
            </w:pPr>
            <w:r w:rsidRPr="00DF0954">
              <w:rPr>
                <w:highlight w:val="yellow"/>
                <w:lang w:eastAsia="cs-CZ"/>
              </w:rPr>
              <w:t>…</w:t>
            </w:r>
          </w:p>
        </w:tc>
      </w:tr>
      <w:tr w:rsidR="00950AF5" w14:paraId="787B0E33" w14:textId="77777777" w:rsidTr="00757363">
        <w:trPr>
          <w:trHeight w:val="284"/>
        </w:trPr>
        <w:tc>
          <w:tcPr>
            <w:tcW w:w="2126" w:type="dxa"/>
            <w:vAlign w:val="center"/>
          </w:tcPr>
          <w:p w14:paraId="65834892" w14:textId="77777777" w:rsidR="00950AF5" w:rsidRDefault="00950AF5" w:rsidP="005B23D2">
            <w:pPr>
              <w:spacing w:after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Datum zpracování: </w:t>
            </w:r>
          </w:p>
        </w:tc>
        <w:tc>
          <w:tcPr>
            <w:tcW w:w="6457" w:type="dxa"/>
          </w:tcPr>
          <w:p w14:paraId="7883EF2A" w14:textId="71B2C260" w:rsidR="00950AF5" w:rsidRPr="00DF0954" w:rsidRDefault="00757363" w:rsidP="005B23D2">
            <w:pPr>
              <w:spacing w:after="0"/>
              <w:rPr>
                <w:highlight w:val="yellow"/>
                <w:lang w:eastAsia="cs-CZ"/>
              </w:rPr>
            </w:pPr>
            <w:r w:rsidRPr="00DF0954">
              <w:rPr>
                <w:highlight w:val="yellow"/>
                <w:lang w:eastAsia="cs-CZ"/>
              </w:rPr>
              <w:t>…</w:t>
            </w:r>
          </w:p>
        </w:tc>
      </w:tr>
    </w:tbl>
    <w:p w14:paraId="1D1742CF" w14:textId="7DA33C39" w:rsidR="001530E5" w:rsidRDefault="001530E5" w:rsidP="003306A4">
      <w:pPr>
        <w:pStyle w:val="Nadpis2"/>
      </w:pPr>
      <w:bookmarkStart w:id="17" w:name="_Toc199490305"/>
      <w:r>
        <w:t>CPV kódy</w:t>
      </w:r>
      <w:bookmarkEnd w:id="15"/>
      <w:bookmarkEnd w:id="17"/>
      <w:r w:rsidR="009D39D9">
        <w:t xml:space="preserve"> </w:t>
      </w: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371"/>
      </w:tblGrid>
      <w:tr w:rsidR="007E1B99" w:rsidRPr="000B5668" w14:paraId="4A501C40" w14:textId="77777777" w:rsidTr="007E1B99">
        <w:trPr>
          <w:trHeight w:val="238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19FF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  <w:r w:rsidRPr="004A3B40">
              <w:rPr>
                <w:rFonts w:cs="Arial"/>
                <w:b/>
              </w:rPr>
              <w:t>Stavební práce</w:t>
            </w:r>
          </w:p>
        </w:tc>
      </w:tr>
      <w:tr w:rsidR="007E1B99" w:rsidRPr="000B5668" w14:paraId="6FDD42E5" w14:textId="77777777" w:rsidTr="007E1B9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BD12" w14:textId="44823BBF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  <w:r w:rsidRPr="004A3B40">
              <w:rPr>
                <w:rFonts w:cs="Arial"/>
                <w:b/>
              </w:rPr>
              <w:t>CPV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F43EB" w14:textId="007175A1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  <w:r w:rsidRPr="004A3B40">
              <w:rPr>
                <w:rFonts w:cs="Arial"/>
                <w:b/>
              </w:rPr>
              <w:t>Název</w:t>
            </w:r>
          </w:p>
        </w:tc>
      </w:tr>
      <w:tr w:rsidR="007E1B99" w:rsidRPr="000B5668" w14:paraId="00F86FAE" w14:textId="77777777" w:rsidTr="00AE493E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65C31B2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9EB3FB8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</w:tr>
      <w:tr w:rsidR="007E1B99" w:rsidRPr="000B5668" w14:paraId="3ACE5410" w14:textId="77777777" w:rsidTr="00AE493E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5E12706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9A2EF97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</w:tr>
      <w:tr w:rsidR="007E1B99" w:rsidRPr="000B5668" w14:paraId="22F47150" w14:textId="77777777" w:rsidTr="00AE493E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87BCC59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05B2056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Tahoma"/>
              </w:rPr>
            </w:pPr>
          </w:p>
        </w:tc>
      </w:tr>
      <w:tr w:rsidR="007E1B99" w:rsidRPr="000B5668" w14:paraId="1C770BC2" w14:textId="77777777" w:rsidTr="00AE493E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6ABDD63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A58D1D7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Tahoma"/>
              </w:rPr>
            </w:pPr>
          </w:p>
        </w:tc>
      </w:tr>
      <w:tr w:rsidR="007E1B99" w:rsidRPr="000B5668" w14:paraId="091CD901" w14:textId="77777777" w:rsidTr="00AE493E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14:paraId="1E0AE579" w14:textId="77777777" w:rsidR="007E1B99" w:rsidRPr="00AC77FD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14:paraId="23121E30" w14:textId="77777777" w:rsidR="007E1B99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</w:tr>
    </w:tbl>
    <w:p w14:paraId="36C4D68B" w14:textId="6528D924" w:rsidR="00B35CFD" w:rsidRPr="00B35CFD" w:rsidRDefault="00B35CFD" w:rsidP="003306A4">
      <w:pPr>
        <w:pStyle w:val="Nadpis2"/>
      </w:pPr>
      <w:bookmarkStart w:id="18" w:name="_Toc199490306"/>
      <w:r>
        <w:t>Předpokládaná hodnota</w:t>
      </w:r>
      <w:bookmarkEnd w:id="18"/>
    </w:p>
    <w:p w14:paraId="140E8A34" w14:textId="6FB4D2AC" w:rsidR="009938F8" w:rsidRPr="00642631" w:rsidRDefault="009938F8" w:rsidP="009938F8">
      <w:pPr>
        <w:rPr>
          <w:b/>
          <w:u w:val="single"/>
        </w:rPr>
      </w:pPr>
      <w:r w:rsidRPr="00642631">
        <w:rPr>
          <w:b/>
          <w:u w:val="single"/>
        </w:rPr>
        <w:t>Základní předpokládaná hodnota:</w:t>
      </w:r>
      <w:r w:rsidR="002F00FE">
        <w:rPr>
          <w:b/>
          <w:u w:val="single"/>
        </w:rPr>
        <w:t xml:space="preserve"> </w:t>
      </w:r>
      <w:commentRangeStart w:id="19"/>
      <w:r w:rsidRPr="006E6016">
        <w:rPr>
          <w:b/>
          <w:highlight w:val="yellow"/>
        </w:rPr>
        <w:t>…………………………</w:t>
      </w:r>
      <w:commentRangeEnd w:id="19"/>
      <w:r w:rsidR="009A66B6" w:rsidRPr="006E6016">
        <w:rPr>
          <w:rStyle w:val="Odkaznakoment"/>
          <w:rFonts w:ascii="Cambria" w:eastAsia="Cambria" w:hAnsi="Cambria" w:cs="Times New Roman"/>
          <w:highlight w:val="yellow"/>
        </w:rPr>
        <w:commentReference w:id="19"/>
      </w:r>
      <w:r w:rsidRPr="00642631">
        <w:rPr>
          <w:b/>
        </w:rPr>
        <w:t xml:space="preserve"> Kč bez DPH.</w:t>
      </w:r>
    </w:p>
    <w:p w14:paraId="0CD8B5A6" w14:textId="7C975986" w:rsidR="009938F8" w:rsidRDefault="009938F8" w:rsidP="009938F8">
      <w:pPr>
        <w:spacing w:before="240" w:after="0"/>
      </w:pPr>
      <w:commentRangeStart w:id="20"/>
      <w:r>
        <w:t xml:space="preserve">Zadavatel dále stanovil předpokládané hodnoty vyhrazených změn závazku uvedených v čl. </w:t>
      </w:r>
      <w:r w:rsidR="004F238A">
        <w:t>1</w:t>
      </w:r>
      <w:r>
        <w:t>.8</w:t>
      </w:r>
      <w:r w:rsidR="00D7574C">
        <w:t xml:space="preserve"> ZD</w:t>
      </w:r>
      <w:r>
        <w:t>:</w:t>
      </w:r>
    </w:p>
    <w:p w14:paraId="70BD6317" w14:textId="77777777" w:rsidR="009938F8" w:rsidRPr="00642631" w:rsidRDefault="009938F8" w:rsidP="009938F8">
      <w:pPr>
        <w:spacing w:after="0"/>
      </w:pPr>
      <w:r w:rsidRPr="00642631">
        <w:t>Předpokládaná hodnota vyhrazené změny závazku dle § 100 odst. 1 ZZVZ:</w:t>
      </w:r>
      <w:r w:rsidRPr="003110D3">
        <w:t xml:space="preserve"> </w:t>
      </w:r>
      <w:r w:rsidRPr="006E6016">
        <w:rPr>
          <w:highlight w:val="yellow"/>
        </w:rPr>
        <w:t xml:space="preserve">…………………………. </w:t>
      </w:r>
      <w:r w:rsidRPr="00642631">
        <w:t>Kč bez DPH.</w:t>
      </w:r>
    </w:p>
    <w:p w14:paraId="2C8F55A1" w14:textId="77777777" w:rsidR="009938F8" w:rsidRPr="00642631" w:rsidRDefault="009938F8" w:rsidP="009938F8">
      <w:r w:rsidRPr="00642631">
        <w:t>Předpokládaná hodnota vyhrazené změny závazku dle § 100 odst. 3 ZZVZ:</w:t>
      </w:r>
      <w:r w:rsidRPr="003110D3">
        <w:t xml:space="preserve"> </w:t>
      </w:r>
      <w:r w:rsidRPr="006E6016">
        <w:rPr>
          <w:highlight w:val="yellow"/>
        </w:rPr>
        <w:t xml:space="preserve">…………………………. </w:t>
      </w:r>
      <w:r w:rsidRPr="00642631">
        <w:t>Kč bez DPH.</w:t>
      </w:r>
    </w:p>
    <w:p w14:paraId="11D4C71A" w14:textId="77777777" w:rsidR="009938F8" w:rsidRPr="00642631" w:rsidRDefault="009938F8" w:rsidP="009938F8">
      <w:r w:rsidRPr="00642631">
        <w:t xml:space="preserve">Celková předpokládaná hodnota VZ činí: </w:t>
      </w:r>
      <w:commentRangeStart w:id="21"/>
      <w:r w:rsidRPr="006E6016">
        <w:rPr>
          <w:highlight w:val="yellow"/>
        </w:rPr>
        <w:t xml:space="preserve">…………………………. </w:t>
      </w:r>
      <w:commentRangeEnd w:id="21"/>
      <w:r w:rsidR="00341A6E" w:rsidRPr="006E6016">
        <w:rPr>
          <w:rStyle w:val="Odkaznakoment"/>
          <w:rFonts w:ascii="Cambria" w:eastAsia="Cambria" w:hAnsi="Cambria" w:cs="Times New Roman"/>
          <w:highlight w:val="yellow"/>
        </w:rPr>
        <w:commentReference w:id="21"/>
      </w:r>
      <w:r w:rsidRPr="00642631">
        <w:t xml:space="preserve">Kč bez DPH. </w:t>
      </w:r>
      <w:commentRangeEnd w:id="20"/>
      <w:r w:rsidR="009A66B6">
        <w:rPr>
          <w:rStyle w:val="Odkaznakoment"/>
          <w:rFonts w:ascii="Cambria" w:eastAsia="Cambria" w:hAnsi="Cambria" w:cs="Times New Roman"/>
        </w:rPr>
        <w:commentReference w:id="20"/>
      </w:r>
    </w:p>
    <w:p w14:paraId="07FDC292" w14:textId="07055F09" w:rsidR="007E1B99" w:rsidRPr="00605082" w:rsidRDefault="008C2F47" w:rsidP="003306A4">
      <w:pPr>
        <w:pStyle w:val="Nadpis2"/>
      </w:pPr>
      <w:bookmarkStart w:id="22" w:name="_Toc95137619"/>
      <w:bookmarkStart w:id="23" w:name="_Toc199490307"/>
      <w:r>
        <w:t>Termín a m</w:t>
      </w:r>
      <w:r w:rsidR="007E1B99" w:rsidRPr="007E1B99">
        <w:t>ísto plnění veřejné zakázky</w:t>
      </w:r>
      <w:bookmarkEnd w:id="22"/>
      <w:bookmarkEnd w:id="23"/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732"/>
      </w:tblGrid>
      <w:tr w:rsidR="00200774" w:rsidRPr="00200774" w14:paraId="67FDAB7E" w14:textId="77777777" w:rsidTr="006C1C44">
        <w:tc>
          <w:tcPr>
            <w:tcW w:w="9854" w:type="dxa"/>
            <w:gridSpan w:val="2"/>
          </w:tcPr>
          <w:p w14:paraId="44D04CAE" w14:textId="77777777" w:rsidR="00200774" w:rsidRDefault="008C2F47" w:rsidP="001479BC">
            <w:pPr>
              <w:spacing w:after="0"/>
              <w:ind w:hanging="108"/>
              <w:rPr>
                <w:lang w:eastAsia="cs-CZ"/>
              </w:rPr>
            </w:pPr>
            <w:r w:rsidRPr="001479BC">
              <w:rPr>
                <w:u w:val="single"/>
                <w:lang w:eastAsia="cs-CZ"/>
              </w:rPr>
              <w:t>Termín plnění</w:t>
            </w:r>
            <w:r w:rsidR="001479BC">
              <w:rPr>
                <w:lang w:eastAsia="cs-CZ"/>
              </w:rPr>
              <w:t xml:space="preserve">: </w:t>
            </w:r>
            <w:r w:rsidR="001479BC" w:rsidRPr="001479BC">
              <w:rPr>
                <w:highlight w:val="yellow"/>
                <w:lang w:eastAsia="cs-CZ"/>
              </w:rPr>
              <w:t>…………</w:t>
            </w:r>
            <w:r w:rsidR="001479BC">
              <w:rPr>
                <w:lang w:eastAsia="cs-CZ"/>
              </w:rPr>
              <w:t xml:space="preserve"> </w:t>
            </w:r>
            <w:r w:rsidR="001479BC" w:rsidRPr="001479BC">
              <w:rPr>
                <w:highlight w:val="yellow"/>
                <w:lang w:eastAsia="cs-CZ"/>
              </w:rPr>
              <w:t>dnů/týdnů/měsíců od předání staveniště</w:t>
            </w:r>
            <w:r w:rsidRPr="00D273D7">
              <w:rPr>
                <w:lang w:eastAsia="cs-CZ"/>
              </w:rPr>
              <w:t>.</w:t>
            </w:r>
          </w:p>
          <w:p w14:paraId="0B3E6116" w14:textId="77777777" w:rsidR="001479BC" w:rsidRDefault="001479BC" w:rsidP="001479BC">
            <w:pPr>
              <w:spacing w:after="0"/>
              <w:ind w:hanging="108"/>
              <w:rPr>
                <w:u w:val="single"/>
                <w:lang w:eastAsia="cs-CZ"/>
              </w:rPr>
            </w:pPr>
          </w:p>
          <w:p w14:paraId="0D3FE9EC" w14:textId="498B9776" w:rsidR="001479BC" w:rsidRPr="001479BC" w:rsidRDefault="001479BC" w:rsidP="001479BC">
            <w:pPr>
              <w:spacing w:after="0"/>
              <w:ind w:hanging="108"/>
              <w:rPr>
                <w:lang w:eastAsia="cs-CZ"/>
              </w:rPr>
            </w:pPr>
            <w:r w:rsidRPr="001479BC">
              <w:rPr>
                <w:u w:val="single"/>
                <w:lang w:eastAsia="cs-CZ"/>
              </w:rPr>
              <w:t>Místo plnění</w:t>
            </w:r>
            <w:r>
              <w:rPr>
                <w:lang w:eastAsia="cs-CZ"/>
              </w:rPr>
              <w:t>:</w:t>
            </w:r>
          </w:p>
        </w:tc>
      </w:tr>
      <w:tr w:rsidR="005340CF" w:rsidRPr="00200774" w14:paraId="6D0C619E" w14:textId="77777777" w:rsidTr="006C1C44">
        <w:tc>
          <w:tcPr>
            <w:tcW w:w="2122" w:type="dxa"/>
          </w:tcPr>
          <w:p w14:paraId="54CD51F4" w14:textId="77777777" w:rsidR="005340CF" w:rsidRPr="00200774" w:rsidRDefault="005340CF" w:rsidP="005340CF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x-none"/>
              </w:rPr>
              <w:t xml:space="preserve">Statistický kód </w:t>
            </w:r>
            <w:commentRangeStart w:id="24"/>
            <w:r w:rsidRPr="00200774">
              <w:rPr>
                <w:lang w:eastAsia="x-none"/>
              </w:rPr>
              <w:t>LAU 1</w:t>
            </w:r>
            <w:commentRangeEnd w:id="24"/>
            <w:r w:rsidR="00D52EDB">
              <w:rPr>
                <w:rStyle w:val="Odkaznakoment"/>
                <w:rFonts w:ascii="Cambria" w:eastAsia="Cambria" w:hAnsi="Cambria" w:cs="Times New Roman"/>
              </w:rPr>
              <w:commentReference w:id="24"/>
            </w:r>
            <w:r w:rsidRPr="00200774">
              <w:rPr>
                <w:lang w:eastAsia="x-none"/>
              </w:rPr>
              <w:t>:</w:t>
            </w:r>
          </w:p>
        </w:tc>
        <w:tc>
          <w:tcPr>
            <w:tcW w:w="7732" w:type="dxa"/>
          </w:tcPr>
          <w:p w14:paraId="63CDE663" w14:textId="6BDFD779" w:rsidR="005340CF" w:rsidRPr="00D273D7" w:rsidRDefault="00D21AF3" w:rsidP="005340CF">
            <w:pPr>
              <w:spacing w:after="0"/>
              <w:rPr>
                <w:highlight w:val="yellow"/>
                <w:lang w:eastAsia="cs-CZ"/>
              </w:rPr>
            </w:pPr>
            <w:r w:rsidRPr="00D273D7">
              <w:rPr>
                <w:highlight w:val="yellow"/>
                <w:lang w:eastAsia="x-none"/>
              </w:rPr>
              <w:t>…</w:t>
            </w:r>
          </w:p>
        </w:tc>
      </w:tr>
      <w:tr w:rsidR="00200774" w:rsidRPr="00200774" w14:paraId="691C5D6E" w14:textId="77777777" w:rsidTr="006C1C44">
        <w:tc>
          <w:tcPr>
            <w:tcW w:w="2122" w:type="dxa"/>
          </w:tcPr>
          <w:p w14:paraId="58AD7D04" w14:textId="77777777" w:rsidR="00200774" w:rsidRPr="00200774" w:rsidRDefault="00200774" w:rsidP="00200774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cs-CZ"/>
              </w:rPr>
              <w:t>Katastrální území:</w:t>
            </w:r>
          </w:p>
        </w:tc>
        <w:tc>
          <w:tcPr>
            <w:tcW w:w="7732" w:type="dxa"/>
          </w:tcPr>
          <w:p w14:paraId="12A1ED61" w14:textId="3DCF6772" w:rsidR="00200774" w:rsidRPr="00D273D7" w:rsidRDefault="00D21AF3" w:rsidP="00200774">
            <w:pPr>
              <w:spacing w:after="0"/>
              <w:rPr>
                <w:highlight w:val="yellow"/>
                <w:lang w:eastAsia="cs-CZ"/>
              </w:rPr>
            </w:pPr>
            <w:r w:rsidRPr="00D273D7">
              <w:rPr>
                <w:highlight w:val="yellow"/>
                <w:lang w:eastAsia="cs-CZ"/>
              </w:rPr>
              <w:t>…</w:t>
            </w:r>
          </w:p>
        </w:tc>
      </w:tr>
      <w:tr w:rsidR="00200774" w:rsidRPr="00200774" w14:paraId="0B77D209" w14:textId="77777777" w:rsidTr="006C1C44">
        <w:tc>
          <w:tcPr>
            <w:tcW w:w="2122" w:type="dxa"/>
          </w:tcPr>
          <w:p w14:paraId="3C099F7E" w14:textId="77777777" w:rsidR="00200774" w:rsidRPr="00200774" w:rsidRDefault="00200774" w:rsidP="00200774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cs-CZ"/>
              </w:rPr>
              <w:t>Stavba na pozemku:</w:t>
            </w:r>
          </w:p>
        </w:tc>
        <w:tc>
          <w:tcPr>
            <w:tcW w:w="7732" w:type="dxa"/>
          </w:tcPr>
          <w:p w14:paraId="583885F4" w14:textId="4C627988" w:rsidR="00200774" w:rsidRPr="00D273D7" w:rsidRDefault="00D21AF3" w:rsidP="00200774">
            <w:pPr>
              <w:spacing w:after="0"/>
              <w:rPr>
                <w:highlight w:val="yellow"/>
                <w:lang w:eastAsia="cs-CZ"/>
              </w:rPr>
            </w:pPr>
            <w:r w:rsidRPr="00D273D7">
              <w:rPr>
                <w:highlight w:val="yellow"/>
                <w:lang w:eastAsia="cs-CZ"/>
              </w:rPr>
              <w:t>…</w:t>
            </w:r>
          </w:p>
        </w:tc>
      </w:tr>
      <w:tr w:rsidR="00200774" w:rsidRPr="00200774" w14:paraId="45174A09" w14:textId="77777777" w:rsidTr="006C1C44">
        <w:trPr>
          <w:trHeight w:val="80"/>
        </w:trPr>
        <w:tc>
          <w:tcPr>
            <w:tcW w:w="2122" w:type="dxa"/>
          </w:tcPr>
          <w:p w14:paraId="0EC1686F" w14:textId="77777777" w:rsidR="00200774" w:rsidRPr="00200774" w:rsidRDefault="00200774" w:rsidP="00200774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cs-CZ"/>
              </w:rPr>
              <w:t>Adresa místa plnění:</w:t>
            </w:r>
          </w:p>
        </w:tc>
        <w:tc>
          <w:tcPr>
            <w:tcW w:w="7732" w:type="dxa"/>
          </w:tcPr>
          <w:p w14:paraId="2CD0108A" w14:textId="594EF980" w:rsidR="00200774" w:rsidRPr="00D273D7" w:rsidRDefault="00D21AF3" w:rsidP="00200774">
            <w:pPr>
              <w:spacing w:after="0"/>
              <w:rPr>
                <w:highlight w:val="yellow"/>
                <w:lang w:eastAsia="cs-CZ"/>
              </w:rPr>
            </w:pPr>
            <w:r w:rsidRPr="00D273D7">
              <w:rPr>
                <w:highlight w:val="yellow"/>
                <w:lang w:eastAsia="cs-CZ"/>
              </w:rPr>
              <w:t>…</w:t>
            </w:r>
          </w:p>
        </w:tc>
      </w:tr>
    </w:tbl>
    <w:p w14:paraId="2DBA0B15" w14:textId="682EB45D" w:rsidR="00372740" w:rsidRPr="00A364F0" w:rsidRDefault="00372740" w:rsidP="003306A4">
      <w:pPr>
        <w:pStyle w:val="Nadpis2"/>
      </w:pPr>
      <w:bookmarkStart w:id="25" w:name="_Toc95137621"/>
      <w:bookmarkStart w:id="26" w:name="_Toc199490308"/>
      <w:r w:rsidRPr="00A364F0">
        <w:lastRenderedPageBreak/>
        <w:t xml:space="preserve">Technické podmínky </w:t>
      </w:r>
      <w:r w:rsidR="00BC7AB3">
        <w:t>–</w:t>
      </w:r>
      <w:r w:rsidRPr="00A364F0">
        <w:t xml:space="preserve"> projektová dokumentace, soupis prací, výkaz výměr</w:t>
      </w:r>
      <w:bookmarkEnd w:id="25"/>
      <w:bookmarkEnd w:id="26"/>
    </w:p>
    <w:p w14:paraId="18A8CB84" w14:textId="7DF66E5E" w:rsidR="00372740" w:rsidRPr="003C4E6C" w:rsidRDefault="00372740" w:rsidP="003C4E6C">
      <w:r w:rsidRPr="003C4E6C">
        <w:t>Přesný popis předmětu díla a rozsah prací je vymezen v </w:t>
      </w:r>
      <w:r w:rsidR="00BC7AB3">
        <w:t>N</w:t>
      </w:r>
      <w:r w:rsidRPr="003C4E6C">
        <w:t xml:space="preserve">ávrhu </w:t>
      </w:r>
      <w:r w:rsidR="00BC7AB3">
        <w:t>s</w:t>
      </w:r>
      <w:r w:rsidRPr="003C4E6C">
        <w:t>mlouvy</w:t>
      </w:r>
      <w:r w:rsidR="00BC7AB3">
        <w:t xml:space="preserve"> o dílo (Příloha č. 3 ZD)</w:t>
      </w:r>
      <w:r w:rsidRPr="003C4E6C">
        <w:t xml:space="preserve"> a v jednotlivých částech projektové dokumentace pro provedení stavby, technických zprávách, soupisu prací a výkazu výměr</w:t>
      </w:r>
      <w:r w:rsidR="00BC7AB3">
        <w:t xml:space="preserve"> (Příloha č. 2 ZD)</w:t>
      </w:r>
      <w:r w:rsidRPr="003C4E6C">
        <w:t xml:space="preserve">.  </w:t>
      </w:r>
    </w:p>
    <w:p w14:paraId="1B398B23" w14:textId="2F152B26" w:rsidR="00A364F0" w:rsidRDefault="00A364F0" w:rsidP="003306A4">
      <w:pPr>
        <w:pStyle w:val="Nadpis2"/>
      </w:pPr>
      <w:bookmarkStart w:id="27" w:name="_Toc199490309"/>
      <w:commentRangeStart w:id="28"/>
      <w:r w:rsidRPr="00A364F0">
        <w:t>Harmonogram</w:t>
      </w:r>
      <w:commentRangeEnd w:id="28"/>
      <w:r w:rsidR="00194C10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28"/>
      </w:r>
      <w:bookmarkEnd w:id="27"/>
    </w:p>
    <w:p w14:paraId="46A1DEAA" w14:textId="33C2753F" w:rsidR="00A364F0" w:rsidRPr="00D273D7" w:rsidRDefault="00A364F0" w:rsidP="00D517A4">
      <w:pPr>
        <w:spacing w:after="0"/>
        <w:rPr>
          <w:lang w:eastAsia="cs-CZ"/>
        </w:rPr>
      </w:pPr>
      <w:r w:rsidRPr="00D517A4">
        <w:rPr>
          <w:color w:val="FF0000"/>
          <w:lang w:eastAsia="cs-CZ"/>
        </w:rPr>
        <w:t>Var</w:t>
      </w:r>
      <w:r w:rsidR="008947EE">
        <w:rPr>
          <w:color w:val="FF0000"/>
          <w:lang w:eastAsia="cs-CZ"/>
        </w:rPr>
        <w:t>ianta</w:t>
      </w:r>
      <w:r w:rsidRPr="00D517A4">
        <w:rPr>
          <w:color w:val="FF0000"/>
          <w:lang w:eastAsia="cs-CZ"/>
        </w:rPr>
        <w:t xml:space="preserve"> </w:t>
      </w:r>
      <w:r w:rsidR="008947EE">
        <w:rPr>
          <w:color w:val="FF0000"/>
          <w:lang w:eastAsia="cs-CZ"/>
        </w:rPr>
        <w:t>1</w:t>
      </w:r>
      <w:r w:rsidRPr="00D517A4">
        <w:rPr>
          <w:color w:val="FF0000"/>
          <w:lang w:eastAsia="cs-CZ"/>
        </w:rPr>
        <w:t xml:space="preserve">: </w:t>
      </w:r>
      <w:r w:rsidRPr="00D273D7">
        <w:rPr>
          <w:lang w:eastAsia="cs-CZ"/>
        </w:rPr>
        <w:t>Harmonogram není zadavatelem vyžadován.</w:t>
      </w:r>
      <w:r w:rsidR="00EF0AF3" w:rsidRPr="00D273D7">
        <w:rPr>
          <w:lang w:eastAsia="cs-CZ"/>
        </w:rPr>
        <w:t xml:space="preserve"> </w:t>
      </w:r>
    </w:p>
    <w:p w14:paraId="37B540DF" w14:textId="32393B0F" w:rsidR="00A364F0" w:rsidRPr="00D273D7" w:rsidRDefault="00A364F0" w:rsidP="00D517A4">
      <w:pPr>
        <w:spacing w:after="0"/>
        <w:rPr>
          <w:lang w:eastAsia="cs-CZ"/>
        </w:rPr>
      </w:pPr>
      <w:r w:rsidRPr="00D273D7">
        <w:rPr>
          <w:color w:val="FF0000"/>
          <w:lang w:eastAsia="cs-CZ"/>
        </w:rPr>
        <w:t>Var</w:t>
      </w:r>
      <w:r w:rsidR="008947EE">
        <w:rPr>
          <w:color w:val="FF0000"/>
          <w:lang w:eastAsia="cs-CZ"/>
        </w:rPr>
        <w:t>ianta 2</w:t>
      </w:r>
      <w:r w:rsidRPr="00D273D7">
        <w:rPr>
          <w:color w:val="FF0000"/>
          <w:lang w:eastAsia="cs-CZ"/>
        </w:rPr>
        <w:t xml:space="preserve">: </w:t>
      </w:r>
      <w:r w:rsidR="00C6448D" w:rsidRPr="00D273D7">
        <w:rPr>
          <w:lang w:eastAsia="cs-CZ"/>
        </w:rPr>
        <w:t xml:space="preserve">Harmonogram je </w:t>
      </w:r>
      <w:r w:rsidR="008947EE">
        <w:rPr>
          <w:lang w:eastAsia="cs-CZ"/>
        </w:rPr>
        <w:t>P</w:t>
      </w:r>
      <w:r w:rsidR="00C6448D" w:rsidRPr="00D273D7">
        <w:rPr>
          <w:lang w:eastAsia="cs-CZ"/>
        </w:rPr>
        <w:t xml:space="preserve">řílohou č. </w:t>
      </w:r>
      <w:r w:rsidR="008947EE">
        <w:rPr>
          <w:highlight w:val="yellow"/>
          <w:lang w:eastAsia="cs-CZ"/>
        </w:rPr>
        <w:t>5</w:t>
      </w:r>
      <w:r w:rsidR="00C6448D" w:rsidRPr="00D273D7">
        <w:rPr>
          <w:highlight w:val="yellow"/>
          <w:lang w:eastAsia="cs-CZ"/>
        </w:rPr>
        <w:t xml:space="preserve"> </w:t>
      </w:r>
      <w:r w:rsidR="0038251D" w:rsidRPr="00D273D7">
        <w:rPr>
          <w:lang w:eastAsia="cs-CZ"/>
        </w:rPr>
        <w:t>ZD</w:t>
      </w:r>
      <w:r w:rsidR="00C6448D" w:rsidRPr="00D273D7">
        <w:rPr>
          <w:lang w:eastAsia="cs-CZ"/>
        </w:rPr>
        <w:t>; bude přílohou smlouvy o dílo.</w:t>
      </w:r>
    </w:p>
    <w:p w14:paraId="14C6150D" w14:textId="23184D0C" w:rsidR="00A364F0" w:rsidRPr="00D273D7" w:rsidRDefault="00A364F0" w:rsidP="00D517A4">
      <w:pPr>
        <w:spacing w:after="0"/>
        <w:rPr>
          <w:lang w:eastAsia="cs-CZ"/>
        </w:rPr>
      </w:pPr>
      <w:r w:rsidRPr="00D273D7">
        <w:rPr>
          <w:color w:val="FF0000"/>
          <w:lang w:eastAsia="cs-CZ"/>
        </w:rPr>
        <w:t>Var</w:t>
      </w:r>
      <w:r w:rsidR="008947EE">
        <w:rPr>
          <w:color w:val="FF0000"/>
          <w:lang w:eastAsia="cs-CZ"/>
        </w:rPr>
        <w:t>ianta 3</w:t>
      </w:r>
      <w:r w:rsidRPr="00D273D7">
        <w:rPr>
          <w:color w:val="FF0000"/>
          <w:lang w:eastAsia="cs-CZ"/>
        </w:rPr>
        <w:t xml:space="preserve">: </w:t>
      </w:r>
      <w:r w:rsidR="003C61DE" w:rsidRPr="00D273D7">
        <w:rPr>
          <w:lang w:eastAsia="cs-CZ"/>
        </w:rPr>
        <w:t xml:space="preserve">Zadavatel požaduje, aby dodavatel v nabídce předložil návrh harmonogramu. Zadavatel si vyhrazuje jednat o úpravě harmonogramu v rámci součinnosti před uzavřením smlouvy o </w:t>
      </w:r>
      <w:commentRangeStart w:id="29"/>
      <w:r w:rsidR="003C61DE" w:rsidRPr="00D273D7">
        <w:rPr>
          <w:lang w:eastAsia="cs-CZ"/>
        </w:rPr>
        <w:t>dílo</w:t>
      </w:r>
      <w:commentRangeEnd w:id="29"/>
      <w:r w:rsidR="003C61DE" w:rsidRPr="00D273D7">
        <w:rPr>
          <w:rStyle w:val="Odkaznakoment"/>
          <w:rFonts w:ascii="Cambria" w:eastAsia="Cambria" w:hAnsi="Cambria" w:cs="Times New Roman"/>
        </w:rPr>
        <w:commentReference w:id="29"/>
      </w:r>
      <w:r w:rsidR="003C61DE" w:rsidRPr="00D273D7">
        <w:rPr>
          <w:lang w:eastAsia="cs-CZ"/>
        </w:rPr>
        <w:t>.</w:t>
      </w:r>
    </w:p>
    <w:p w14:paraId="09511DA7" w14:textId="13F18815" w:rsidR="00A364F0" w:rsidRPr="00D273D7" w:rsidRDefault="00A364F0" w:rsidP="00D517A4">
      <w:pPr>
        <w:spacing w:after="0"/>
        <w:rPr>
          <w:lang w:eastAsia="cs-CZ"/>
        </w:rPr>
      </w:pPr>
      <w:r w:rsidRPr="00D273D7">
        <w:rPr>
          <w:color w:val="FF0000"/>
          <w:lang w:eastAsia="cs-CZ"/>
        </w:rPr>
        <w:t>Var</w:t>
      </w:r>
      <w:r w:rsidR="008947EE">
        <w:rPr>
          <w:color w:val="FF0000"/>
          <w:lang w:eastAsia="cs-CZ"/>
        </w:rPr>
        <w:t>ianta 4</w:t>
      </w:r>
      <w:r w:rsidRPr="00D273D7">
        <w:rPr>
          <w:color w:val="FF0000"/>
          <w:lang w:eastAsia="cs-CZ"/>
        </w:rPr>
        <w:t xml:space="preserve">: </w:t>
      </w:r>
      <w:r w:rsidR="003C61DE" w:rsidRPr="00D273D7">
        <w:rPr>
          <w:lang w:eastAsia="cs-CZ"/>
        </w:rPr>
        <w:t xml:space="preserve">Vybraný dodavatel předloží harmonogram v rámci poskytnutí součinnosti před uzavřením smlouvy o dílo. Po odsouhlasení </w:t>
      </w:r>
      <w:r w:rsidR="008947EE">
        <w:rPr>
          <w:lang w:eastAsia="cs-CZ"/>
        </w:rPr>
        <w:t>zadavatelem</w:t>
      </w:r>
      <w:r w:rsidR="003C61DE" w:rsidRPr="00D273D7">
        <w:rPr>
          <w:lang w:eastAsia="cs-CZ"/>
        </w:rPr>
        <w:t xml:space="preserve"> se stává pro vybraného dodavatele závazným, harmonogram bude přílohou smlouvy o </w:t>
      </w:r>
      <w:commentRangeStart w:id="30"/>
      <w:r w:rsidR="003C61DE" w:rsidRPr="00D273D7">
        <w:rPr>
          <w:lang w:eastAsia="cs-CZ"/>
        </w:rPr>
        <w:t>dílo</w:t>
      </w:r>
      <w:commentRangeEnd w:id="30"/>
      <w:r w:rsidR="003C61DE" w:rsidRPr="00D273D7">
        <w:rPr>
          <w:rStyle w:val="Odkaznakoment"/>
          <w:rFonts w:ascii="Cambria" w:eastAsia="Cambria" w:hAnsi="Cambria" w:cs="Times New Roman"/>
        </w:rPr>
        <w:commentReference w:id="30"/>
      </w:r>
      <w:r w:rsidR="003C61DE" w:rsidRPr="00D273D7">
        <w:rPr>
          <w:lang w:eastAsia="cs-CZ"/>
        </w:rPr>
        <w:t>.</w:t>
      </w:r>
    </w:p>
    <w:p w14:paraId="150872FD" w14:textId="2E65C58A" w:rsidR="00A364F0" w:rsidRPr="00A364F0" w:rsidRDefault="003C61DE" w:rsidP="00D517A4">
      <w:pPr>
        <w:rPr>
          <w:lang w:eastAsia="cs-CZ"/>
        </w:rPr>
      </w:pPr>
      <w:r w:rsidRPr="00D273D7">
        <w:rPr>
          <w:color w:val="FF0000"/>
          <w:lang w:eastAsia="cs-CZ"/>
        </w:rPr>
        <w:t>Var</w:t>
      </w:r>
      <w:r w:rsidR="008947EE">
        <w:rPr>
          <w:color w:val="FF0000"/>
          <w:lang w:eastAsia="cs-CZ"/>
        </w:rPr>
        <w:t>ianta 5</w:t>
      </w:r>
      <w:r w:rsidRPr="00D273D7">
        <w:rPr>
          <w:color w:val="FF0000"/>
          <w:lang w:eastAsia="cs-CZ"/>
        </w:rPr>
        <w:t>:</w:t>
      </w:r>
      <w:r w:rsidRPr="00D273D7">
        <w:rPr>
          <w:lang w:eastAsia="cs-CZ"/>
        </w:rPr>
        <w:t xml:space="preserve"> Zadavatel vyžaduje po uzavření smlouvy o dílo od </w:t>
      </w:r>
      <w:r w:rsidR="008947EE">
        <w:rPr>
          <w:lang w:eastAsia="cs-CZ"/>
        </w:rPr>
        <w:t>vybraného dodavatele</w:t>
      </w:r>
      <w:r w:rsidRPr="00D273D7">
        <w:rPr>
          <w:lang w:eastAsia="cs-CZ"/>
        </w:rPr>
        <w:t xml:space="preserve"> předložit harmonogram v souladu se smlouvou. Podmínky pro vypracování harmonogramu obsahuje Příloha č. 3 ZD.</w:t>
      </w:r>
    </w:p>
    <w:p w14:paraId="0320B412" w14:textId="137D604D" w:rsidR="00372740" w:rsidRDefault="00372740" w:rsidP="003306A4">
      <w:pPr>
        <w:pStyle w:val="Nadpis2"/>
      </w:pPr>
      <w:bookmarkStart w:id="31" w:name="_Toc95137622"/>
      <w:bookmarkStart w:id="32" w:name="_Toc199490310"/>
      <w:r w:rsidRPr="00372740">
        <w:t>Odpovědné veřejné zadávání</w:t>
      </w:r>
      <w:bookmarkEnd w:id="31"/>
      <w:r w:rsidR="009E7168">
        <w:t xml:space="preserve"> (OVZ)</w:t>
      </w:r>
      <w:bookmarkEnd w:id="32"/>
    </w:p>
    <w:p w14:paraId="6F42F20D" w14:textId="55FE90AA" w:rsidR="009E7168" w:rsidRPr="009E7168" w:rsidRDefault="009E7168" w:rsidP="003C4E6C">
      <w:r w:rsidRPr="003C4E6C">
        <w:t>Zadavatel zohledni</w:t>
      </w:r>
      <w:r w:rsidR="00BC7AB3">
        <w:t>l zásady OVZ; podmínky uvedl v P</w:t>
      </w:r>
      <w:r w:rsidRPr="003C4E6C">
        <w:t xml:space="preserve">říloze č. 4 </w:t>
      </w:r>
      <w:r w:rsidR="00BC7AB3" w:rsidRPr="00C721EE">
        <w:t xml:space="preserve">ZD – </w:t>
      </w:r>
      <w:r w:rsidR="00C721EE" w:rsidRPr="00C721EE">
        <w:t>Čestné prohlášení</w:t>
      </w:r>
      <w:r w:rsidRPr="00C721EE">
        <w:t>.</w:t>
      </w:r>
    </w:p>
    <w:p w14:paraId="66AF1152" w14:textId="12839A10" w:rsidR="00372740" w:rsidRPr="00E53318" w:rsidRDefault="0068127D" w:rsidP="003306A4">
      <w:pPr>
        <w:pStyle w:val="Nadpis2"/>
      </w:pPr>
      <w:bookmarkStart w:id="33" w:name="_Toc95137623"/>
      <w:bookmarkStart w:id="34" w:name="_Toc199490311"/>
      <w:commentRangeStart w:id="35"/>
      <w:r w:rsidRPr="00E53318">
        <w:t>Vyhrazená změna závazku</w:t>
      </w:r>
      <w:bookmarkEnd w:id="33"/>
      <w:commentRangeEnd w:id="35"/>
      <w:r w:rsidR="00D52EDB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35"/>
      </w:r>
      <w:bookmarkEnd w:id="34"/>
    </w:p>
    <w:p w14:paraId="7F4E54EF" w14:textId="77777777" w:rsidR="00E53318" w:rsidRPr="005C30D7" w:rsidRDefault="00E53318" w:rsidP="00E53318">
      <w:pPr>
        <w:rPr>
          <w:lang w:eastAsia="cs-CZ"/>
        </w:rPr>
      </w:pPr>
      <w:bookmarkStart w:id="36" w:name="_Toc65670976"/>
      <w:r w:rsidRPr="00C91CAC">
        <w:rPr>
          <w:bCs/>
          <w:color w:val="FF0000"/>
          <w:lang w:eastAsia="cs-CZ"/>
        </w:rPr>
        <w:t>Varianta 1:</w:t>
      </w:r>
      <w:r w:rsidRPr="00C91CAC">
        <w:rPr>
          <w:color w:val="FF0000"/>
          <w:lang w:eastAsia="cs-CZ"/>
        </w:rPr>
        <w:t xml:space="preserve"> </w:t>
      </w:r>
      <w:r w:rsidRPr="00D273D7">
        <w:rPr>
          <w:lang w:eastAsia="cs-CZ"/>
        </w:rPr>
        <w:t>Změna závazku není vyhrazena.</w:t>
      </w:r>
    </w:p>
    <w:p w14:paraId="7B1D5C11" w14:textId="319A7625" w:rsidR="00E53318" w:rsidRPr="00D273D7" w:rsidRDefault="00E53318" w:rsidP="00E53318">
      <w:pPr>
        <w:rPr>
          <w:lang w:eastAsia="cs-CZ"/>
        </w:rPr>
      </w:pPr>
      <w:r w:rsidRPr="00C91CAC">
        <w:rPr>
          <w:bCs/>
          <w:color w:val="FF0000"/>
          <w:lang w:eastAsia="cs-CZ"/>
        </w:rPr>
        <w:t>Varianta 2:</w:t>
      </w:r>
      <w:r w:rsidRPr="005C30D7">
        <w:rPr>
          <w:lang w:eastAsia="cs-CZ"/>
        </w:rPr>
        <w:t xml:space="preserve"> </w:t>
      </w:r>
      <w:r w:rsidRPr="00D273D7">
        <w:rPr>
          <w:lang w:eastAsia="cs-CZ"/>
        </w:rPr>
        <w:t xml:space="preserve">Zadavatel si </w:t>
      </w:r>
      <w:r w:rsidR="00D75E66" w:rsidRPr="00D273D7">
        <w:rPr>
          <w:lang w:eastAsia="cs-CZ"/>
        </w:rPr>
        <w:t xml:space="preserve">v souladu s § 100 odst. 1 ZZVZ </w:t>
      </w:r>
      <w:r w:rsidRPr="00D273D7">
        <w:rPr>
          <w:lang w:eastAsia="cs-CZ"/>
        </w:rPr>
        <w:t>vyhrazuje</w:t>
      </w:r>
    </w:p>
    <w:p w14:paraId="3061F322" w14:textId="5CC74F17" w:rsidR="00E53318" w:rsidRPr="00D273D7" w:rsidRDefault="00E53318" w:rsidP="00285D79">
      <w:pPr>
        <w:pStyle w:val="Odstavecseseznamem"/>
        <w:numPr>
          <w:ilvl w:val="0"/>
          <w:numId w:val="4"/>
        </w:numPr>
      </w:pPr>
      <w:r w:rsidRPr="00D273D7">
        <w:rPr>
          <w:b/>
        </w:rPr>
        <w:t>prodloužení termínu realizace plnění</w:t>
      </w:r>
      <w:r w:rsidRPr="00D273D7">
        <w:t xml:space="preserve"> v případě závažných okolností, jakými jsou zejména </w:t>
      </w:r>
      <w:r w:rsidRPr="00B942B1">
        <w:rPr>
          <w:highlight w:val="yellow"/>
        </w:rPr>
        <w:t xml:space="preserve">nouzový stav v důsledku pandemie, havárie, živelná katastrofa nebo </w:t>
      </w:r>
      <w:r w:rsidR="009B0E1D" w:rsidRPr="00B942B1">
        <w:rPr>
          <w:highlight w:val="yellow"/>
        </w:rPr>
        <w:t>válečný konflikt</w:t>
      </w:r>
      <w:r w:rsidRPr="00D273D7">
        <w:t>. Musí se jednat o </w:t>
      </w:r>
      <w:r w:rsidR="009B0E1D" w:rsidRPr="00D273D7">
        <w:t>zásadní, jednorázové a nikoli běžné</w:t>
      </w:r>
      <w:r w:rsidRPr="00D273D7">
        <w:t xml:space="preserve"> okolnosti nebo události, které jsou nezávislé na vůli zadavatele a dodavatele. Prodloužení původního termínu realizace VZ nesmí být zapříčiněno </w:t>
      </w:r>
      <w:r w:rsidR="009B0E1D" w:rsidRPr="00D273D7">
        <w:t xml:space="preserve">vědomým </w:t>
      </w:r>
      <w:r w:rsidRPr="00D273D7">
        <w:t>jednáním zadavatele nebo dodavatele. Dodavatel musí předem objektivně odůvodnit, že překážka brání plnění smlouvy, dále prokazatelně doložit okamžik vzniku překážky a její předpokládané trvání. Následně bude uzavřen dodatek ke smlouvě. Dodací lhůta bude prodloužena o dobu trvání překážky, nejdéle o 30 kalendářních dnů. Trvá-li překážka déle, bude uzavřen nový dodatek se stejným postupem. Zadavatel neschválí prodloužení dodací lhůty v případě, že se jedná o překážku, které nemá zásadní vliv na poskytované plnění.</w:t>
      </w:r>
    </w:p>
    <w:p w14:paraId="38B93C0A" w14:textId="5665E3AB" w:rsidR="00E53318" w:rsidRPr="00D273D7" w:rsidRDefault="005851A1" w:rsidP="00285D79">
      <w:pPr>
        <w:pStyle w:val="Odstavecseseznamem"/>
        <w:numPr>
          <w:ilvl w:val="0"/>
          <w:numId w:val="4"/>
        </w:numPr>
      </w:pPr>
      <w:r w:rsidRPr="00D273D7">
        <w:rPr>
          <w:b/>
        </w:rPr>
        <w:t>změnu</w:t>
      </w:r>
      <w:r w:rsidR="00E53318" w:rsidRPr="00D273D7">
        <w:rPr>
          <w:b/>
        </w:rPr>
        <w:t xml:space="preserve"> ceny za dílo</w:t>
      </w:r>
      <w:r w:rsidR="00E53318" w:rsidRPr="00D273D7">
        <w:t xml:space="preserve"> v případě změny sazby DPH v daňových předpisech.</w:t>
      </w:r>
    </w:p>
    <w:p w14:paraId="3541198F" w14:textId="054E69FD" w:rsidR="00E53318" w:rsidRPr="00D273D7" w:rsidRDefault="00E53318" w:rsidP="00285D79">
      <w:pPr>
        <w:pStyle w:val="Odstavecseseznamem"/>
        <w:numPr>
          <w:ilvl w:val="0"/>
          <w:numId w:val="4"/>
        </w:numPr>
      </w:pPr>
      <w:commentRangeStart w:id="37"/>
      <w:r w:rsidRPr="00D273D7">
        <w:rPr>
          <w:b/>
        </w:rPr>
        <w:t>prodloužení</w:t>
      </w:r>
      <w:commentRangeEnd w:id="37"/>
      <w:r w:rsidR="00B942B1">
        <w:rPr>
          <w:rStyle w:val="Odkaznakoment"/>
          <w:rFonts w:ascii="Cambria" w:eastAsia="Cambria" w:hAnsi="Cambria" w:cs="Times New Roman"/>
        </w:rPr>
        <w:commentReference w:id="37"/>
      </w:r>
      <w:r w:rsidRPr="00D273D7">
        <w:rPr>
          <w:b/>
        </w:rPr>
        <w:t xml:space="preserve"> předpokládaného zahájení termínu realizace plnění</w:t>
      </w:r>
      <w:r w:rsidRPr="00D273D7">
        <w:t>, pokud</w:t>
      </w:r>
      <w:r w:rsidR="00054199" w:rsidRPr="00D273D7">
        <w:t xml:space="preserve"> dojde k průtahům v zadávacím</w:t>
      </w:r>
      <w:r w:rsidRPr="00D273D7">
        <w:t xml:space="preserve"> řízení. </w:t>
      </w:r>
      <w:r w:rsidR="00D52EDB" w:rsidRPr="00D273D7">
        <w:t>Stanovený termín realizace díla</w:t>
      </w:r>
      <w:r w:rsidRPr="00D273D7">
        <w:t xml:space="preserve"> </w:t>
      </w:r>
      <w:commentRangeStart w:id="38"/>
      <w:r w:rsidRPr="00D273D7">
        <w:t xml:space="preserve">ve dnech </w:t>
      </w:r>
      <w:commentRangeEnd w:id="38"/>
      <w:r w:rsidR="00D52EDB" w:rsidRPr="00D273D7">
        <w:rPr>
          <w:rStyle w:val="Odkaznakoment"/>
          <w:rFonts w:ascii="Cambria" w:eastAsia="Cambria" w:hAnsi="Cambria" w:cs="Times New Roman"/>
        </w:rPr>
        <w:commentReference w:id="38"/>
      </w:r>
      <w:r w:rsidRPr="00D273D7">
        <w:t>zůstane zachována.</w:t>
      </w:r>
    </w:p>
    <w:p w14:paraId="13308944" w14:textId="7B606C20" w:rsidR="00E53318" w:rsidRPr="00D273D7" w:rsidRDefault="00E53318" w:rsidP="00285D79">
      <w:pPr>
        <w:pStyle w:val="Odstavecseseznamem"/>
        <w:numPr>
          <w:ilvl w:val="0"/>
          <w:numId w:val="4"/>
        </w:numPr>
      </w:pPr>
      <w:r w:rsidRPr="00D273D7">
        <w:rPr>
          <w:b/>
        </w:rPr>
        <w:t>prodloužení termínu</w:t>
      </w:r>
      <w:r w:rsidRPr="00D273D7">
        <w:t xml:space="preserve"> </w:t>
      </w:r>
      <w:r w:rsidRPr="00D273D7">
        <w:rPr>
          <w:b/>
        </w:rPr>
        <w:t>realizace plnění</w:t>
      </w:r>
      <w:r w:rsidRPr="00D273D7">
        <w:t xml:space="preserve"> v případě neočekávaných klimatických podmínek, </w:t>
      </w:r>
      <w:commentRangeStart w:id="39"/>
      <w:r w:rsidRPr="00D273D7">
        <w:t xml:space="preserve">jakými mohou být např. </w:t>
      </w:r>
      <w:commentRangeEnd w:id="39"/>
      <w:r w:rsidR="00AD3227" w:rsidRPr="00D273D7">
        <w:rPr>
          <w:rStyle w:val="Odkaznakoment"/>
          <w:rFonts w:ascii="Cambria" w:eastAsia="Cambria" w:hAnsi="Cambria" w:cs="Times New Roman"/>
        </w:rPr>
        <w:commentReference w:id="39"/>
      </w:r>
      <w:r w:rsidRPr="00D273D7">
        <w:t xml:space="preserve">pokles teploty pod </w:t>
      </w:r>
      <w:r w:rsidRPr="00D273D7">
        <w:rPr>
          <w:highlight w:val="yellow"/>
        </w:rPr>
        <w:t>…</w:t>
      </w:r>
      <w:r w:rsidRPr="00D273D7">
        <w:t xml:space="preserve"> °C v období měsíců </w:t>
      </w:r>
      <w:r w:rsidRPr="00D273D7">
        <w:rPr>
          <w:highlight w:val="yellow"/>
        </w:rPr>
        <w:t>…</w:t>
      </w:r>
      <w:r w:rsidRPr="00D273D7">
        <w:t xml:space="preserve"> Dodavatel může vznést nárok na prodloužení termínu realizace plnění pouze v případě, že vlivem neočekávaných klimatických podmínek nebude možné pokračovat v realizaci díla z důvodu potřeby provést technologické postupy, které vyžadují určité klimatické podmínky, jako např. tuhnutí betonu, </w:t>
      </w:r>
      <w:r w:rsidRPr="00D273D7">
        <w:rPr>
          <w:highlight w:val="yellow"/>
        </w:rPr>
        <w:t>….</w:t>
      </w:r>
      <w:r w:rsidRPr="00D273D7">
        <w:t xml:space="preserve"> Dodavatel zašle zadavateli písemnou žádost o  prodloužení termínu realizace plnění s uvedením skutečnosti, že nastala situace, kdy není možné pokračovat v realizaci plnění s uvedením informací o konkrétních pracích, které není možné z důvodu nepříznivých neočekávaných klimatických podmínek pro daný technologický postup realizovat. Zadavatel na základě vyjádření technického dozoru stavebníka v případě oprávněnosti žádosti dodavatele schválí žádost o prodloužení termínu realizace plnění. Termín realizace plnění bude prodloužen o dobu, po kterou budou </w:t>
      </w:r>
      <w:r w:rsidR="00885F16" w:rsidRPr="00D273D7">
        <w:t xml:space="preserve">prokazatelně </w:t>
      </w:r>
      <w:r w:rsidRPr="00D273D7">
        <w:t xml:space="preserve">přetrvávat neočekávané klimatické podmínky, pro které není možné provádět potřebné technologické postupy. Klimatické údaje uvedené v žádosti dodavatele o  prodloužení termínu plnění musí být shodné s údaji uvedenými ve stavebním deníku. </w:t>
      </w:r>
    </w:p>
    <w:p w14:paraId="3BEAF3E7" w14:textId="4766B511" w:rsidR="00E53318" w:rsidRPr="00D273D7" w:rsidRDefault="00E53318" w:rsidP="00285D79">
      <w:pPr>
        <w:pStyle w:val="Odstavecseseznamem"/>
        <w:numPr>
          <w:ilvl w:val="0"/>
          <w:numId w:val="4"/>
        </w:numPr>
        <w:spacing w:after="0"/>
      </w:pPr>
      <w:r w:rsidRPr="00D273D7">
        <w:rPr>
          <w:b/>
        </w:rPr>
        <w:lastRenderedPageBreak/>
        <w:t>možnost aktualizovat v průběhu realizace díla položkové ceny</w:t>
      </w:r>
      <w:r w:rsidRPr="00D273D7">
        <w:t xml:space="preserve"> uvedené v nabídce dodavatele, s nímž byla uzavřena smlouva na plnění veřejné zakázky.  Dojde-li k navýšení ceníkových cen některých položek v ceníkové soustavě použité pro stanovení nabídkové ceny (např. </w:t>
      </w:r>
      <w:commentRangeStart w:id="40"/>
      <w:r w:rsidRPr="00D273D7">
        <w:t>ÚRS/RTS</w:t>
      </w:r>
      <w:commentRangeEnd w:id="40"/>
      <w:r w:rsidR="006904CC" w:rsidRPr="00D273D7">
        <w:rPr>
          <w:rStyle w:val="Odkaznakoment"/>
          <w:rFonts w:ascii="Cambria" w:eastAsia="Cambria" w:hAnsi="Cambria" w:cs="Times New Roman"/>
        </w:rPr>
        <w:commentReference w:id="40"/>
      </w:r>
      <w:r w:rsidRPr="00D273D7">
        <w:t xml:space="preserve">) v cenové úrovni pro období realizace oproti cenové úrovni, ve které byla podána nabídka vybraného dodavatele o více než </w:t>
      </w:r>
      <w:r w:rsidRPr="0069681C">
        <w:rPr>
          <w:highlight w:val="yellow"/>
        </w:rPr>
        <w:t>10</w:t>
      </w:r>
      <w:r w:rsidR="0069681C">
        <w:t xml:space="preserve"> </w:t>
      </w:r>
      <w:r w:rsidRPr="00D273D7">
        <w:t>%, může dodavatel doručit zadavateli písemnou žádost o navýšení ceny konkrétních položek splňujících výše uvedenou podmínku.  Navýšení ceny na základě žádosti bude stanoveno postupem:</w:t>
      </w:r>
    </w:p>
    <w:p w14:paraId="3F9BA894" w14:textId="77777777" w:rsidR="00E53318" w:rsidRPr="00D273D7" w:rsidRDefault="00E53318" w:rsidP="00E53318">
      <w:pPr>
        <w:pStyle w:val="Odstavecseseznamem"/>
        <w:spacing w:before="240" w:after="240"/>
        <w:rPr>
          <w:rFonts w:eastAsiaTheme="minorEastAsia"/>
          <w:sz w:val="20"/>
          <w:szCs w:val="20"/>
        </w:rPr>
      </w:pPr>
    </w:p>
    <w:p w14:paraId="519F106E" w14:textId="77777777" w:rsidR="00E53318" w:rsidRPr="00D273D7" w:rsidRDefault="00E53318" w:rsidP="00E53318">
      <w:pPr>
        <w:pStyle w:val="Odstavecseseznamem"/>
        <w:spacing w:before="240" w:after="240"/>
        <w:rPr>
          <w:rFonts w:eastAsiaTheme="minorEastAsia"/>
          <w:sz w:val="18"/>
          <w:szCs w:val="18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sz w:val="18"/>
              <w:szCs w:val="18"/>
            </w:rPr>
            <m:t>navýšená cena=</m:t>
          </m:r>
          <m:f>
            <m:fPr>
              <m:ctrlPr>
                <w:rPr>
                  <w:rFonts w:ascii="Cambria Math" w:hAnsi="Cambria Math" w:cstheme="minorHAnsi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ceníková jednotková cena aktuální úrovně </m:t>
              </m:r>
              <m:d>
                <m:dPr>
                  <m:ctrlPr>
                    <w:rPr>
                      <w:rFonts w:ascii="Cambria Math" w:hAnsi="Cambria Math" w:cstheme="minorHAnsi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18"/>
                      <w:szCs w:val="18"/>
                    </w:rPr>
                    <m:t>v období realizace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>ceníková jednotková cena úrovně v době  podání nabídky</m:t>
              </m:r>
            </m:den>
          </m:f>
          <m:r>
            <w:rPr>
              <w:rFonts w:ascii="Cambria Math" w:hAnsi="Cambria Math" w:cstheme="minorHAnsi"/>
              <w:sz w:val="18"/>
              <w:szCs w:val="18"/>
            </w:rPr>
            <m:t xml:space="preserve"> x </m:t>
          </m:r>
          <m:r>
            <m:rPr>
              <m:sty m:val="p"/>
            </m:rPr>
            <w:rPr>
              <w:rFonts w:ascii="Cambria Math" w:hAnsi="Cambria Math" w:cstheme="minorHAnsi"/>
              <w:sz w:val="18"/>
              <w:szCs w:val="18"/>
            </w:rPr>
            <m:t xml:space="preserve">jednotková nabídková cena </m:t>
          </m:r>
        </m:oMath>
      </m:oMathPara>
    </w:p>
    <w:p w14:paraId="5E461D8E" w14:textId="77777777" w:rsidR="00E53318" w:rsidRPr="00D273D7" w:rsidRDefault="00E53318" w:rsidP="00E53318">
      <w:pPr>
        <w:pStyle w:val="Odstavecseseznamem"/>
        <w:spacing w:before="240" w:after="240"/>
        <w:rPr>
          <w:rFonts w:asciiTheme="minorHAnsi" w:hAnsiTheme="minorHAnsi" w:cstheme="minorHAnsi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sz w:val="18"/>
              <w:szCs w:val="18"/>
            </w:rPr>
            <m:t xml:space="preserve"> </m:t>
          </m:r>
        </m:oMath>
      </m:oMathPara>
    </w:p>
    <w:p w14:paraId="42E8C95F" w14:textId="77777777" w:rsidR="00E53318" w:rsidRPr="00D273D7" w:rsidRDefault="00E53318" w:rsidP="00E53318">
      <w:pPr>
        <w:pStyle w:val="Odstavecseseznamem"/>
        <w:ind w:left="720"/>
        <w:rPr>
          <w:rFonts w:cs="Calibri"/>
        </w:rPr>
      </w:pPr>
      <w:r w:rsidRPr="00D273D7">
        <w:rPr>
          <w:rFonts w:cs="Calibri"/>
        </w:rPr>
        <w:t xml:space="preserve">podmínka: navýšená cena </w:t>
      </w:r>
      <w:r w:rsidRPr="00D273D7">
        <w:rPr>
          <w:rFonts w:cs="Calibri"/>
          <w:b/>
        </w:rPr>
        <w:t>≤</w:t>
      </w:r>
      <w:r w:rsidRPr="00D273D7">
        <w:rPr>
          <w:rFonts w:cs="Calibri"/>
        </w:rPr>
        <w:t xml:space="preserve"> ceníková jednotková cena aktuální úrovně</w:t>
      </w:r>
    </w:p>
    <w:p w14:paraId="778213DB" w14:textId="77777777" w:rsidR="00E53318" w:rsidRPr="00D273D7" w:rsidRDefault="00E53318" w:rsidP="00E53318">
      <w:pPr>
        <w:pStyle w:val="Odstavecseseznamem"/>
        <w:ind w:left="720"/>
        <w:rPr>
          <w:rFonts w:cs="Calibri"/>
        </w:rPr>
      </w:pPr>
    </w:p>
    <w:p w14:paraId="5440AA4D" w14:textId="77777777" w:rsidR="00E53318" w:rsidRDefault="00E53318" w:rsidP="00E53318">
      <w:pPr>
        <w:pStyle w:val="Odstavecseseznamem"/>
        <w:spacing w:before="120"/>
        <w:ind w:left="720"/>
        <w:rPr>
          <w:rFonts w:cs="Calibri"/>
        </w:rPr>
      </w:pPr>
      <w:r w:rsidRPr="00D273D7">
        <w:rPr>
          <w:rFonts w:cs="Calibri"/>
        </w:rPr>
        <w:t>Pokud by jednotková cena položky po úpravě dosahovala vyšší hodnoty, než je ceníková jednotková cena aktuální úrovně, bude navýšení upraveno pouze do výše ceníkové jednotkové ceny aktuální úrovně.</w:t>
      </w:r>
    </w:p>
    <w:p w14:paraId="2940B49A" w14:textId="0523C6F6" w:rsidR="007947FE" w:rsidRPr="007947FE" w:rsidRDefault="007947FE" w:rsidP="007947FE">
      <w:pPr>
        <w:pStyle w:val="Odstavecseseznamem"/>
        <w:numPr>
          <w:ilvl w:val="0"/>
          <w:numId w:val="4"/>
        </w:numPr>
        <w:spacing w:before="120"/>
        <w:rPr>
          <w:rFonts w:cs="Calibri"/>
          <w:highlight w:val="yellow"/>
        </w:rPr>
      </w:pPr>
      <w:r w:rsidRPr="007947FE">
        <w:rPr>
          <w:rFonts w:cs="Calibri"/>
          <w:highlight w:val="yellow"/>
        </w:rPr>
        <w:t>…</w:t>
      </w:r>
    </w:p>
    <w:p w14:paraId="0A13473C" w14:textId="77777777" w:rsidR="00E17FE0" w:rsidRPr="00D273D7" w:rsidRDefault="00D75E66" w:rsidP="00E17FE0">
      <w:pPr>
        <w:spacing w:before="240"/>
        <w:rPr>
          <w:rFonts w:cs="Calibri"/>
        </w:rPr>
      </w:pPr>
      <w:r w:rsidRPr="007947FE">
        <w:rPr>
          <w:bCs/>
          <w:color w:val="FF0000"/>
          <w:lang w:eastAsia="cs-CZ"/>
        </w:rPr>
        <w:t>Varianta 3:</w:t>
      </w:r>
      <w:r w:rsidRPr="00D273D7">
        <w:rPr>
          <w:lang w:eastAsia="cs-CZ"/>
        </w:rPr>
        <w:t xml:space="preserve"> Zadavatel si vyhrazuje </w:t>
      </w:r>
      <w:r w:rsidRPr="00D273D7">
        <w:rPr>
          <w:rFonts w:cs="Calibri"/>
        </w:rPr>
        <w:t xml:space="preserve">v souladu s § 100 odst. </w:t>
      </w:r>
      <w:r w:rsidR="00665E71" w:rsidRPr="00D273D7">
        <w:rPr>
          <w:rFonts w:cs="Calibri"/>
        </w:rPr>
        <w:t>3</w:t>
      </w:r>
      <w:r w:rsidRPr="00D273D7">
        <w:rPr>
          <w:rFonts w:cs="Calibri"/>
        </w:rPr>
        <w:t xml:space="preserve"> ZZVZ</w:t>
      </w:r>
      <w:r w:rsidRPr="00D273D7">
        <w:rPr>
          <w:rFonts w:cs="Calibri"/>
          <w:b/>
        </w:rPr>
        <w:t xml:space="preserve"> </w:t>
      </w:r>
      <w:r w:rsidR="00E53318" w:rsidRPr="00D273D7">
        <w:rPr>
          <w:rFonts w:cs="Calibri"/>
          <w:b/>
        </w:rPr>
        <w:t>opční právo</w:t>
      </w:r>
      <w:r w:rsidR="00E53318" w:rsidRPr="00D273D7">
        <w:rPr>
          <w:rFonts w:cs="Calibri"/>
        </w:rPr>
        <w:t xml:space="preserve">, které spočívá v poskytnutí dalších stavebních prací </w:t>
      </w:r>
      <w:r w:rsidR="00E53318" w:rsidRPr="00D273D7">
        <w:rPr>
          <w:rFonts w:cs="Calibri"/>
          <w:lang w:eastAsia="cs-CZ"/>
        </w:rPr>
        <w:t xml:space="preserve">souvisejících s </w:t>
      </w:r>
      <w:r w:rsidR="00E53318" w:rsidRPr="00D273D7">
        <w:rPr>
          <w:rFonts w:cs="Calibri"/>
          <w:highlight w:val="yellow"/>
          <w:lang w:eastAsia="cs-CZ"/>
        </w:rPr>
        <w:t>…….</w:t>
      </w:r>
      <w:r w:rsidR="00E53318" w:rsidRPr="00D273D7">
        <w:rPr>
          <w:rFonts w:cs="Calibri"/>
          <w:lang w:eastAsia="cs-CZ"/>
        </w:rPr>
        <w:t xml:space="preserve"> </w:t>
      </w:r>
      <w:r w:rsidR="00E53318" w:rsidRPr="00D273D7">
        <w:rPr>
          <w:rFonts w:cs="Calibri"/>
        </w:rPr>
        <w:t xml:space="preserve">Hodnota opce nesmí přesáhnout </w:t>
      </w:r>
      <w:commentRangeStart w:id="41"/>
      <w:r w:rsidR="00E53318" w:rsidRPr="00D273D7">
        <w:rPr>
          <w:rFonts w:cs="Calibri"/>
        </w:rPr>
        <w:t>30 %</w:t>
      </w:r>
      <w:r w:rsidR="00E53318" w:rsidRPr="00D273D7">
        <w:rPr>
          <w:rFonts w:cs="Calibri"/>
          <w:lang w:eastAsia="cs-CZ"/>
        </w:rPr>
        <w:t xml:space="preserve"> </w:t>
      </w:r>
      <w:r w:rsidR="00E56F9E" w:rsidRPr="00D273D7">
        <w:rPr>
          <w:rFonts w:cs="Calibri"/>
          <w:lang w:eastAsia="cs-CZ"/>
        </w:rPr>
        <w:t xml:space="preserve">základní </w:t>
      </w:r>
      <w:r w:rsidR="00E53318" w:rsidRPr="00D273D7">
        <w:rPr>
          <w:rFonts w:cs="Calibri"/>
          <w:lang w:eastAsia="cs-CZ"/>
        </w:rPr>
        <w:t>předpokládané</w:t>
      </w:r>
      <w:r w:rsidR="00E53318" w:rsidRPr="00D273D7">
        <w:rPr>
          <w:rFonts w:cs="Calibri"/>
        </w:rPr>
        <w:t xml:space="preserve"> hodnoty </w:t>
      </w:r>
      <w:commentRangeEnd w:id="41"/>
      <w:r w:rsidR="009C615A" w:rsidRPr="00D273D7">
        <w:rPr>
          <w:rStyle w:val="Odkaznakoment"/>
          <w:rFonts w:ascii="Cambria" w:eastAsia="Cambria" w:hAnsi="Cambria" w:cs="Times New Roman"/>
        </w:rPr>
        <w:commentReference w:id="41"/>
      </w:r>
      <w:r w:rsidR="00E53318" w:rsidRPr="00D273D7">
        <w:rPr>
          <w:rFonts w:cs="Calibri"/>
        </w:rPr>
        <w:t>VZ</w:t>
      </w:r>
      <w:r w:rsidR="0051514D" w:rsidRPr="00D273D7">
        <w:t xml:space="preserve"> </w:t>
      </w:r>
      <w:r w:rsidR="0051514D" w:rsidRPr="0021543A">
        <w:t>a zároveň 30 % nabídkové ceny vybraného dodavatele</w:t>
      </w:r>
      <w:r w:rsidR="00E53318" w:rsidRPr="0021543A">
        <w:rPr>
          <w:rFonts w:cs="Calibri"/>
        </w:rPr>
        <w:t>.</w:t>
      </w:r>
      <w:r w:rsidR="00E53318" w:rsidRPr="00D273D7">
        <w:rPr>
          <w:rFonts w:cs="Calibri"/>
        </w:rPr>
        <w:t xml:space="preserve"> </w:t>
      </w:r>
    </w:p>
    <w:p w14:paraId="7671B5C7" w14:textId="20A08BB6" w:rsidR="00E17FE0" w:rsidRPr="00D273D7" w:rsidRDefault="00E17FE0" w:rsidP="00E17FE0">
      <w:pPr>
        <w:spacing w:before="240"/>
        <w:rPr>
          <w:rFonts w:cs="Calibri"/>
        </w:rPr>
      </w:pPr>
      <w:r w:rsidRPr="00D273D7">
        <w:rPr>
          <w:rFonts w:cs="Calibri"/>
        </w:rPr>
        <w:t xml:space="preserve">V případě uplatnění vyhrazené změny zahájí zadavatel jednací řízení bez uveřejnění (JŘBU) podle § 66 a 67 ZZVZ. Vybranému dodavateli bude zaslána výzva k jednání a podání nabídky. Předmětem jednání bude </w:t>
      </w:r>
      <w:r w:rsidRPr="00D273D7">
        <w:rPr>
          <w:rFonts w:cs="Calibri"/>
          <w:highlight w:val="yellow"/>
        </w:rPr>
        <w:t>…………….</w:t>
      </w:r>
      <w:r w:rsidRPr="00D273D7">
        <w:rPr>
          <w:rFonts w:cs="Calibri"/>
        </w:rPr>
        <w:t xml:space="preserve"> Dodatek ke smlouvě bude uzavřen po skončení JŘBU.</w:t>
      </w:r>
    </w:p>
    <w:p w14:paraId="14160CF3" w14:textId="6A17FEEA" w:rsidR="00D75E66" w:rsidRPr="00D273D7" w:rsidRDefault="00E17FE0" w:rsidP="00E17FE0">
      <w:pPr>
        <w:spacing w:before="240"/>
        <w:rPr>
          <w:u w:val="single"/>
          <w:lang w:eastAsia="cs-CZ"/>
        </w:rPr>
      </w:pPr>
      <w:r w:rsidRPr="00D273D7">
        <w:rPr>
          <w:rFonts w:cs="Calibri"/>
        </w:rPr>
        <w:t>Zadavatel vyhlásí JŘBU za účelem využití opce nejpozději do 3 let od uzavření smlouvy s vybraným dodavatelem. Je na uvážení zadavatele, zda opčního práva využije. Opce se vztahuje i na situaci, pokud bude smlouva předčasně ukončena a plnit bude dodavatel původně další v pořadí.</w:t>
      </w:r>
    </w:p>
    <w:p w14:paraId="23BA2B4B" w14:textId="76C9840B" w:rsidR="00E53318" w:rsidRPr="00D273D7" w:rsidRDefault="00D75E66" w:rsidP="00D75E66">
      <w:pPr>
        <w:spacing w:before="240"/>
        <w:rPr>
          <w:u w:val="single"/>
          <w:lang w:eastAsia="cs-CZ"/>
        </w:rPr>
      </w:pPr>
      <w:r w:rsidRPr="0021543A">
        <w:rPr>
          <w:bCs/>
          <w:color w:val="FF0000"/>
          <w:lang w:eastAsia="cs-CZ"/>
        </w:rPr>
        <w:t>Varianta 4:</w:t>
      </w:r>
      <w:r w:rsidRPr="00D273D7">
        <w:rPr>
          <w:lang w:eastAsia="cs-CZ"/>
        </w:rPr>
        <w:t xml:space="preserve"> Zadavatel si vyhrazuje v souladu s § 100 odst. 2 ZZVZ </w:t>
      </w:r>
      <w:r w:rsidR="00E53318" w:rsidRPr="00D273D7">
        <w:rPr>
          <w:rFonts w:cs="Calibri"/>
          <w:b/>
        </w:rPr>
        <w:t>nahrazení vybraného dodavatele</w:t>
      </w:r>
      <w:r w:rsidR="00E53318" w:rsidRPr="00D273D7">
        <w:rPr>
          <w:rFonts w:cs="Calibri"/>
        </w:rPr>
        <w:t xml:space="preserve"> dodavatelem dalším v pořadí v případě, že bude ukončena smlouva odstoupením nebo výpovědí z důvodu porušení povinností ze strany vybraného dodavatele. </w:t>
      </w:r>
      <w:r w:rsidR="00D6389E" w:rsidRPr="00D273D7">
        <w:rPr>
          <w:rFonts w:cs="Calibri"/>
        </w:rPr>
        <w:t>Po ukončení smlouvy zadavatel posoudí splnění podmínek účasti dalšího dodavatele v pořadí. Následně zadavatel osloví dodavatele dalšího v pořadí a zašle mu k odsouhlasení návrh nové smlouvy, která odpovídá jeho nabídce, spolu s případnou výzvou k doložení dokladů před uzavřením smlouvy. Bude-li další dodavatel souhlasit, uzavře s ním zadavatel novou smlouvu, přičemž rozsah se stanoví či omezí vzhledem k fázi průběhu plnění smlouvy. Tento postup lze využít opakovaně.</w:t>
      </w:r>
    </w:p>
    <w:p w14:paraId="381BA4B4" w14:textId="0804906E" w:rsidR="00E53318" w:rsidRPr="00D75E66" w:rsidRDefault="00E53318" w:rsidP="00D75E66">
      <w:pPr>
        <w:rPr>
          <w:rFonts w:cs="Calibri"/>
        </w:rPr>
      </w:pPr>
      <w:r w:rsidRPr="00D273D7">
        <w:rPr>
          <w:rFonts w:cs="Calibri"/>
        </w:rPr>
        <w:t xml:space="preserve">Zadavatel si vyhrazuje, že v případě, že dojde v důsledku uplatnění výhrady podle předchozího odstavce k uzavření nové smlouvy s dodavatelem dalším v pořadí, bude ve </w:t>
      </w:r>
      <w:commentRangeStart w:id="42"/>
      <w:r w:rsidRPr="00D273D7">
        <w:rPr>
          <w:rFonts w:cs="Calibri"/>
        </w:rPr>
        <w:t xml:space="preserve">smlouvě </w:t>
      </w:r>
      <w:r w:rsidRPr="00D273D7">
        <w:rPr>
          <w:rFonts w:cs="Calibri"/>
          <w:lang w:eastAsia="cs-CZ"/>
        </w:rPr>
        <w:t xml:space="preserve">upraven rozsah plnění vybraného dodavatele vč. záručních podmínek </w:t>
      </w:r>
      <w:r w:rsidR="00D75E66" w:rsidRPr="00D273D7">
        <w:t xml:space="preserve">a harmonogram prací a případné další přílohy smlouvy </w:t>
      </w:r>
      <w:r w:rsidRPr="00D273D7">
        <w:rPr>
          <w:rFonts w:cs="Calibri"/>
          <w:lang w:eastAsia="cs-CZ"/>
        </w:rPr>
        <w:t>s ohledem na již realizovanou část stavebních prací</w:t>
      </w:r>
      <w:commentRangeEnd w:id="42"/>
      <w:r w:rsidR="00E17FE0" w:rsidRPr="00D273D7">
        <w:rPr>
          <w:rStyle w:val="Odkaznakoment"/>
          <w:rFonts w:ascii="Cambria" w:eastAsia="Cambria" w:hAnsi="Cambria" w:cs="Times New Roman"/>
        </w:rPr>
        <w:commentReference w:id="42"/>
      </w:r>
      <w:r w:rsidRPr="00D273D7">
        <w:rPr>
          <w:rFonts w:cs="Calibri"/>
          <w:lang w:eastAsia="cs-CZ"/>
        </w:rPr>
        <w:t xml:space="preserve"> </w:t>
      </w:r>
      <w:r w:rsidRPr="00D273D7">
        <w:rPr>
          <w:rFonts w:cs="Calibri"/>
        </w:rPr>
        <w:t>tak, aby smlouva včetně příloh odpovídala nerealizované části stavebních prací.</w:t>
      </w:r>
    </w:p>
    <w:p w14:paraId="32D9159F" w14:textId="06DEB67B" w:rsidR="00E113C7" w:rsidRDefault="00E113C7" w:rsidP="00E113C7">
      <w:pPr>
        <w:pStyle w:val="Nadpis1"/>
        <w:shd w:val="clear" w:color="auto" w:fill="D9D9D9" w:themeFill="background1" w:themeFillShade="D9"/>
        <w:jc w:val="left"/>
      </w:pPr>
      <w:bookmarkStart w:id="43" w:name="_KVALIFIKACE_1"/>
      <w:bookmarkStart w:id="44" w:name="_Toc95137624"/>
      <w:bookmarkStart w:id="45" w:name="_Toc199490312"/>
      <w:bookmarkEnd w:id="43"/>
      <w:r w:rsidRPr="00FF2A5B">
        <w:t>KVALIFIKACE</w:t>
      </w:r>
      <w:bookmarkEnd w:id="36"/>
      <w:bookmarkEnd w:id="44"/>
      <w:bookmarkEnd w:id="45"/>
    </w:p>
    <w:p w14:paraId="19EC85DB" w14:textId="1243ED0D" w:rsidR="00BC7AB3" w:rsidRDefault="00E113C7" w:rsidP="001068E9">
      <w:pPr>
        <w:rPr>
          <w:lang w:eastAsia="cs-CZ"/>
        </w:rPr>
      </w:pPr>
      <w:r w:rsidRPr="001068E9">
        <w:rPr>
          <w:lang w:eastAsia="cs-CZ"/>
        </w:rPr>
        <w:t>Dodavatel prokáže splnění základní</w:t>
      </w:r>
      <w:r w:rsidR="00BC7AB3">
        <w:rPr>
          <w:lang w:eastAsia="cs-CZ"/>
        </w:rPr>
        <w:t xml:space="preserve"> způsobilosti</w:t>
      </w:r>
      <w:r w:rsidRPr="001068E9">
        <w:rPr>
          <w:lang w:eastAsia="cs-CZ"/>
        </w:rPr>
        <w:t>, profesní způso</w:t>
      </w:r>
      <w:r w:rsidR="00F10ACA" w:rsidRPr="001068E9">
        <w:rPr>
          <w:lang w:eastAsia="cs-CZ"/>
        </w:rPr>
        <w:t xml:space="preserve">bilosti a technické kvalifikace předložením čestného prohlášení podle Přílohy č. 4 </w:t>
      </w:r>
      <w:r w:rsidR="00BC7AB3">
        <w:rPr>
          <w:lang w:eastAsia="cs-CZ"/>
        </w:rPr>
        <w:t>ZD</w:t>
      </w:r>
      <w:r w:rsidR="00F10ACA" w:rsidRPr="001068E9">
        <w:rPr>
          <w:lang w:eastAsia="cs-CZ"/>
        </w:rPr>
        <w:t>.</w:t>
      </w:r>
      <w:r w:rsidR="00F10ACA">
        <w:rPr>
          <w:lang w:eastAsia="cs-CZ"/>
        </w:rPr>
        <w:t xml:space="preserve"> </w:t>
      </w:r>
      <w:r w:rsidR="00BC7AB3">
        <w:rPr>
          <w:lang w:eastAsia="cs-CZ"/>
        </w:rPr>
        <w:t xml:space="preserve">Konkrétní požadavky na základní </w:t>
      </w:r>
      <w:r w:rsidR="00BC7AB3" w:rsidRPr="001068E9">
        <w:rPr>
          <w:lang w:eastAsia="cs-CZ"/>
        </w:rPr>
        <w:t>způso</w:t>
      </w:r>
      <w:r w:rsidR="00BC7AB3">
        <w:rPr>
          <w:lang w:eastAsia="cs-CZ"/>
        </w:rPr>
        <w:t xml:space="preserve">bilost, profesní způsobilost </w:t>
      </w:r>
      <w:r w:rsidR="00077EE4">
        <w:rPr>
          <w:lang w:eastAsia="cs-CZ"/>
        </w:rPr>
        <w:br/>
      </w:r>
      <w:r w:rsidR="00BC7AB3">
        <w:rPr>
          <w:lang w:eastAsia="cs-CZ"/>
        </w:rPr>
        <w:t xml:space="preserve">a technickou kvalifikaci jsou stanoveny v Příloze č. 4 </w:t>
      </w:r>
      <w:commentRangeStart w:id="46"/>
      <w:r w:rsidR="00BC7AB3">
        <w:rPr>
          <w:lang w:eastAsia="cs-CZ"/>
        </w:rPr>
        <w:t>ZD</w:t>
      </w:r>
      <w:commentRangeEnd w:id="46"/>
      <w:r w:rsidR="00212FFC">
        <w:rPr>
          <w:rStyle w:val="Odkaznakoment"/>
          <w:rFonts w:ascii="Cambria" w:eastAsia="Cambria" w:hAnsi="Cambria" w:cs="Times New Roman"/>
        </w:rPr>
        <w:commentReference w:id="46"/>
      </w:r>
      <w:r w:rsidR="00BC7AB3">
        <w:rPr>
          <w:lang w:eastAsia="cs-CZ"/>
        </w:rPr>
        <w:t>.</w:t>
      </w:r>
      <w:r w:rsidR="001068E9">
        <w:rPr>
          <w:lang w:eastAsia="cs-CZ"/>
        </w:rPr>
        <w:t xml:space="preserve"> </w:t>
      </w:r>
    </w:p>
    <w:p w14:paraId="0CD3C27E" w14:textId="2379849B" w:rsidR="00E113C7" w:rsidRDefault="001068E9" w:rsidP="001068E9">
      <w:pPr>
        <w:rPr>
          <w:lang w:eastAsia="cs-CZ"/>
        </w:rPr>
      </w:pPr>
      <w:r>
        <w:rPr>
          <w:lang w:eastAsia="cs-CZ"/>
        </w:rPr>
        <w:t xml:space="preserve">Podrobnosti ke kvalifikaci a možné způsoby prokazování kvalifikace jsou uvedeny v </w:t>
      </w:r>
      <w:r w:rsidR="00CD5B12">
        <w:t>Obecných podmínkách zadávacího řízení</w:t>
      </w:r>
      <w:r>
        <w:t xml:space="preserve">. </w:t>
      </w:r>
      <w:hyperlink w:anchor="_KVALIFIKACE" w:history="1">
        <w:r w:rsidRPr="00345C9B">
          <w:rPr>
            <w:rStyle w:val="Hypertextovodkaz"/>
            <w:sz w:val="18"/>
            <w:szCs w:val="18"/>
          </w:rPr>
          <w:t>ODKAZ</w:t>
        </w:r>
      </w:hyperlink>
    </w:p>
    <w:p w14:paraId="5A47EF54" w14:textId="77777777" w:rsidR="00563455" w:rsidRPr="00563455" w:rsidRDefault="00563455" w:rsidP="00563455">
      <w:pPr>
        <w:pStyle w:val="Nadpis1"/>
      </w:pPr>
      <w:bookmarkStart w:id="47" w:name="_OBCHODNÍ_PODMÍNKY_1"/>
      <w:bookmarkStart w:id="48" w:name="_Toc65670989"/>
      <w:bookmarkStart w:id="49" w:name="_Toc95137635"/>
      <w:bookmarkStart w:id="50" w:name="_Toc199490313"/>
      <w:bookmarkEnd w:id="47"/>
      <w:r w:rsidRPr="00563455">
        <w:lastRenderedPageBreak/>
        <w:t>OBCHODNÍ PODMÍNKY</w:t>
      </w:r>
      <w:bookmarkEnd w:id="48"/>
      <w:bookmarkEnd w:id="49"/>
      <w:bookmarkEnd w:id="50"/>
    </w:p>
    <w:p w14:paraId="14B53EDD" w14:textId="05DD5E0F" w:rsidR="00563455" w:rsidRDefault="00563455" w:rsidP="001D009D">
      <w:pPr>
        <w:spacing w:after="0"/>
      </w:pPr>
      <w:r w:rsidRPr="00715AB4">
        <w:t>Závazné obchodní</w:t>
      </w:r>
      <w:r w:rsidR="000677E7">
        <w:t xml:space="preserve"> </w:t>
      </w:r>
      <w:r w:rsidRPr="00715AB4">
        <w:t xml:space="preserve">podmínky jsou </w:t>
      </w:r>
      <w:r w:rsidR="00572EF6">
        <w:t>podrobně vymezeny</w:t>
      </w:r>
      <w:r w:rsidRPr="00715AB4">
        <w:t xml:space="preserve"> v </w:t>
      </w:r>
      <w:r w:rsidR="00BC7AB3">
        <w:t>N</w:t>
      </w:r>
      <w:r w:rsidRPr="00715AB4">
        <w:t xml:space="preserve">ávrhu </w:t>
      </w:r>
      <w:r w:rsidR="00BC7AB3">
        <w:t>s</w:t>
      </w:r>
      <w:r w:rsidRPr="00D9699A">
        <w:t>mlouvy</w:t>
      </w:r>
      <w:r w:rsidR="00572EF6">
        <w:t xml:space="preserve"> o dílo</w:t>
      </w:r>
      <w:r w:rsidRPr="00D9699A">
        <w:t xml:space="preserve"> (Příloha č.</w:t>
      </w:r>
      <w:r>
        <w:t xml:space="preserve"> </w:t>
      </w:r>
      <w:r w:rsidR="00BC7AB3">
        <w:t>3</w:t>
      </w:r>
      <w:r w:rsidRPr="00D9699A">
        <w:t xml:space="preserve"> ZD).</w:t>
      </w:r>
      <w:r>
        <w:t xml:space="preserve"> </w:t>
      </w:r>
    </w:p>
    <w:p w14:paraId="401F63A7" w14:textId="41361E03" w:rsidR="009533CE" w:rsidRDefault="00572EF6" w:rsidP="00563455">
      <w:pPr>
        <w:rPr>
          <w:rFonts w:cs="Calibri"/>
        </w:rPr>
      </w:pPr>
      <w:r w:rsidRPr="00431971">
        <w:rPr>
          <w:rFonts w:cs="Calibri"/>
        </w:rPr>
        <w:t xml:space="preserve">Účastník </w:t>
      </w:r>
      <w:r w:rsidR="006A0A22" w:rsidRPr="00431971">
        <w:rPr>
          <w:rFonts w:cs="Calibri"/>
        </w:rPr>
        <w:t>zadávacího</w:t>
      </w:r>
      <w:r w:rsidRPr="00431971">
        <w:rPr>
          <w:rFonts w:cs="Calibri"/>
        </w:rPr>
        <w:t xml:space="preserve"> řízení v </w:t>
      </w:r>
      <w:r w:rsidR="001068E9" w:rsidRPr="00431971">
        <w:rPr>
          <w:rFonts w:cs="Calibri"/>
        </w:rPr>
        <w:t xml:space="preserve">Příloze č. </w:t>
      </w:r>
      <w:r w:rsidR="004D5CC7">
        <w:rPr>
          <w:rFonts w:cs="Calibri"/>
        </w:rPr>
        <w:t>4</w:t>
      </w:r>
      <w:r w:rsidR="001068E9" w:rsidRPr="00431971">
        <w:rPr>
          <w:rFonts w:cs="Calibri"/>
        </w:rPr>
        <w:t xml:space="preserve"> </w:t>
      </w:r>
      <w:r w:rsidR="00EC0D38">
        <w:rPr>
          <w:rFonts w:cs="Calibri"/>
        </w:rPr>
        <w:t>ZD</w:t>
      </w:r>
      <w:r w:rsidR="001068E9" w:rsidRPr="00431971">
        <w:rPr>
          <w:rFonts w:cs="Calibri"/>
        </w:rPr>
        <w:t xml:space="preserve"> </w:t>
      </w:r>
      <w:r w:rsidRPr="00431971">
        <w:rPr>
          <w:rFonts w:cs="Calibri"/>
        </w:rPr>
        <w:t>čestně prohlásí, že Smlouvu bezvýhradně akceptuje a je jí plně vázán. Porušení této povinnosti bude posuzováno jako nesplnění požadavků zadavatele a může být důvodem pro vyloučení dodavatele.</w:t>
      </w:r>
    </w:p>
    <w:p w14:paraId="3A618B66" w14:textId="5AA71DA7" w:rsidR="00EC0D38" w:rsidRPr="00431971" w:rsidRDefault="00DE6378" w:rsidP="00563455">
      <w:pPr>
        <w:rPr>
          <w:sz w:val="18"/>
          <w:szCs w:val="18"/>
        </w:rPr>
      </w:pPr>
      <w:r>
        <w:rPr>
          <w:lang w:eastAsia="cs-CZ"/>
        </w:rPr>
        <w:t xml:space="preserve">Podrobnosti k obchodním podmínkám jsou uvedeny v </w:t>
      </w:r>
      <w:r w:rsidR="00CD5B12">
        <w:t>Obecných podmínkách zadávacího řízení</w:t>
      </w:r>
      <w:r>
        <w:t xml:space="preserve">. </w:t>
      </w:r>
      <w:hyperlink w:anchor="_OBCHODNÍ_PODMÍNKY" w:history="1">
        <w:r w:rsidR="00EC0D38" w:rsidRPr="00594942">
          <w:rPr>
            <w:rStyle w:val="Hypertextovodkaz"/>
            <w:sz w:val="18"/>
            <w:szCs w:val="18"/>
          </w:rPr>
          <w:t>ODKAZ</w:t>
        </w:r>
      </w:hyperlink>
    </w:p>
    <w:p w14:paraId="7EF5B81E" w14:textId="4B9885AB" w:rsidR="00736309" w:rsidRPr="00736309" w:rsidRDefault="00DF29A1" w:rsidP="00736309">
      <w:pPr>
        <w:pStyle w:val="Nadpis1"/>
      </w:pPr>
      <w:bookmarkStart w:id="51" w:name="_Toc41645105"/>
      <w:bookmarkStart w:id="52" w:name="_Toc65670990"/>
      <w:bookmarkStart w:id="53" w:name="_Toc95137636"/>
      <w:bookmarkStart w:id="54" w:name="_Toc199490314"/>
      <w:r>
        <w:t>DALŠÍ PODMÍNKY ZADÁVACÍHO ŘÍZENÍ</w:t>
      </w:r>
      <w:bookmarkEnd w:id="51"/>
      <w:bookmarkEnd w:id="52"/>
      <w:bookmarkEnd w:id="53"/>
      <w:bookmarkEnd w:id="54"/>
    </w:p>
    <w:p w14:paraId="33A559F3" w14:textId="77777777" w:rsidR="00736309" w:rsidRPr="00736309" w:rsidRDefault="00736309" w:rsidP="003306A4">
      <w:pPr>
        <w:pStyle w:val="Nadpis2"/>
      </w:pPr>
      <w:bookmarkStart w:id="55" w:name="_Jistota_1"/>
      <w:bookmarkStart w:id="56" w:name="_Toc65670991"/>
      <w:bookmarkStart w:id="57" w:name="_Toc95137637"/>
      <w:bookmarkStart w:id="58" w:name="_Toc199490315"/>
      <w:bookmarkEnd w:id="55"/>
      <w:commentRangeStart w:id="59"/>
      <w:commentRangeStart w:id="60"/>
      <w:r w:rsidRPr="00736309">
        <w:t>Jistota</w:t>
      </w:r>
      <w:bookmarkEnd w:id="56"/>
      <w:bookmarkEnd w:id="57"/>
      <w:commentRangeEnd w:id="59"/>
      <w:r w:rsidR="003434A8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59"/>
      </w:r>
      <w:commentRangeEnd w:id="60"/>
      <w:r w:rsidR="003434A8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60"/>
      </w:r>
      <w:bookmarkEnd w:id="58"/>
    </w:p>
    <w:p w14:paraId="32E7A026" w14:textId="304F4581" w:rsidR="001D009D" w:rsidRPr="003E1623" w:rsidRDefault="0096045F" w:rsidP="001D009D">
      <w:pPr>
        <w:spacing w:after="0"/>
      </w:pPr>
      <w:r w:rsidRPr="007B1622">
        <w:rPr>
          <w:bCs/>
          <w:color w:val="FF0000"/>
        </w:rPr>
        <w:t>Varianta 1:</w:t>
      </w:r>
      <w:r w:rsidRPr="007B1622">
        <w:rPr>
          <w:b/>
          <w:color w:val="FF0000"/>
        </w:rPr>
        <w:t xml:space="preserve"> </w:t>
      </w:r>
      <w:r w:rsidR="00CF4173" w:rsidRPr="003E1623">
        <w:t>Zadavatel nepožaduje poskytnutí jistoty.</w:t>
      </w:r>
    </w:p>
    <w:p w14:paraId="246445CC" w14:textId="29AD1C43" w:rsidR="001D009D" w:rsidRPr="003E1623" w:rsidRDefault="0096045F" w:rsidP="001D009D">
      <w:pPr>
        <w:rPr>
          <w:sz w:val="18"/>
          <w:szCs w:val="18"/>
        </w:rPr>
      </w:pPr>
      <w:r w:rsidRPr="007B1622">
        <w:rPr>
          <w:bCs/>
          <w:color w:val="FF0000"/>
        </w:rPr>
        <w:t>Varianta 2:</w:t>
      </w:r>
      <w:r>
        <w:t xml:space="preserve"> </w:t>
      </w:r>
      <w:r w:rsidR="001D009D" w:rsidRPr="003E1623">
        <w:t>Zadavatel požaduje poskytnutí jistoty k zajištění povinností vyplývajících z účasti v zadávacím řízení</w:t>
      </w:r>
      <w:r w:rsidR="001D009D" w:rsidRPr="003E1623">
        <w:rPr>
          <w:u w:val="single"/>
        </w:rPr>
        <w:t xml:space="preserve"> ve výši </w:t>
      </w:r>
      <w:r w:rsidR="00DC1BEC" w:rsidRPr="003E1623">
        <w:rPr>
          <w:highlight w:val="yellow"/>
          <w:u w:val="single"/>
        </w:rPr>
        <w:t>……………….</w:t>
      </w:r>
      <w:r w:rsidR="00DC1BEC" w:rsidRPr="003E1623">
        <w:rPr>
          <w:u w:val="single"/>
        </w:rPr>
        <w:t>Kč</w:t>
      </w:r>
      <w:r w:rsidR="001D009D" w:rsidRPr="003E1623">
        <w:t xml:space="preserve">. </w:t>
      </w:r>
    </w:p>
    <w:p w14:paraId="1D800BC4" w14:textId="77777777" w:rsidR="00F3468B" w:rsidRPr="003E1623" w:rsidRDefault="00F3468B" w:rsidP="00F3468B">
      <w:r w:rsidRPr="003E1623">
        <w:t>Jistotu poskytne účastník zadávacího řízení formou:</w:t>
      </w:r>
    </w:p>
    <w:p w14:paraId="545022FD" w14:textId="77777777" w:rsidR="00F3468B" w:rsidRPr="003E1623" w:rsidRDefault="00F3468B" w:rsidP="00F3468B">
      <w:pPr>
        <w:pStyle w:val="Odstavecseseznamem"/>
        <w:numPr>
          <w:ilvl w:val="0"/>
          <w:numId w:val="5"/>
        </w:numPr>
        <w:ind w:left="426" w:hanging="284"/>
      </w:pPr>
      <w:r w:rsidRPr="003E1623">
        <w:t xml:space="preserve">složením peněžní částky na účet zadavatele </w:t>
      </w:r>
      <w:r w:rsidRPr="003E1623">
        <w:rPr>
          <w:i/>
        </w:rPr>
        <w:t>nebo</w:t>
      </w:r>
    </w:p>
    <w:p w14:paraId="215B1403" w14:textId="77777777" w:rsidR="00F3468B" w:rsidRPr="003E1623" w:rsidRDefault="00F3468B" w:rsidP="00F3468B">
      <w:pPr>
        <w:pStyle w:val="Odstavecseseznamem"/>
        <w:numPr>
          <w:ilvl w:val="0"/>
          <w:numId w:val="5"/>
        </w:numPr>
        <w:ind w:left="426" w:hanging="284"/>
      </w:pPr>
      <w:r w:rsidRPr="003E1623">
        <w:t xml:space="preserve">poskytnutím bankovní záruky ve prospěch zadavatele </w:t>
      </w:r>
      <w:r w:rsidRPr="003E1623">
        <w:rPr>
          <w:i/>
        </w:rPr>
        <w:t>nebo</w:t>
      </w:r>
    </w:p>
    <w:p w14:paraId="62778040" w14:textId="51D1F336" w:rsidR="00F3468B" w:rsidRPr="003E1623" w:rsidRDefault="00F3468B" w:rsidP="00431971">
      <w:pPr>
        <w:pStyle w:val="Odstavecseseznamem"/>
        <w:numPr>
          <w:ilvl w:val="0"/>
          <w:numId w:val="5"/>
        </w:numPr>
        <w:ind w:left="426" w:hanging="284"/>
      </w:pPr>
      <w:r w:rsidRPr="003E1623">
        <w:t>pojištěním záruky ve prospěch zadavatele</w:t>
      </w:r>
    </w:p>
    <w:p w14:paraId="008943BA" w14:textId="03F07EC0" w:rsidR="00B84618" w:rsidRDefault="00B84618" w:rsidP="00B84618">
      <w:r w:rsidRPr="003E1623">
        <w:t>Pokud využije dodavatel formu</w:t>
      </w:r>
      <w:r w:rsidR="002F79CF" w:rsidRPr="003E1623">
        <w:t xml:space="preserve"> </w:t>
      </w:r>
      <w:r w:rsidR="006C44D8" w:rsidRPr="003E1623">
        <w:t>poskytnutí jistoty</w:t>
      </w:r>
      <w:r w:rsidR="002F79CF" w:rsidRPr="003E1623">
        <w:t xml:space="preserve"> složením peněžní částky na účet zadavatele</w:t>
      </w:r>
      <w:r w:rsidRPr="003E1623">
        <w:t xml:space="preserve">: </w:t>
      </w:r>
      <w:r w:rsidR="00311ABB" w:rsidRPr="003E1623">
        <w:t xml:space="preserve">č. ú. </w:t>
      </w:r>
      <w:r w:rsidR="00311ABB" w:rsidRPr="003E1623">
        <w:rPr>
          <w:highlight w:val="yellow"/>
        </w:rPr>
        <w:t xml:space="preserve">…………….. </w:t>
      </w:r>
      <w:r w:rsidR="00E96BF6" w:rsidRPr="003E1623">
        <w:br/>
      </w:r>
      <w:r w:rsidR="00311ABB" w:rsidRPr="003E1623">
        <w:t xml:space="preserve">(s </w:t>
      </w:r>
      <w:r w:rsidR="003434A8" w:rsidRPr="003E1623">
        <w:t>uvedením názvu VZ</w:t>
      </w:r>
      <w:r w:rsidRPr="003E1623">
        <w:t>)</w:t>
      </w:r>
    </w:p>
    <w:p w14:paraId="32E805A0" w14:textId="5161B232" w:rsidR="00F3468B" w:rsidRDefault="00F3468B" w:rsidP="00B84618">
      <w:r>
        <w:rPr>
          <w:lang w:eastAsia="cs-CZ"/>
        </w:rPr>
        <w:t xml:space="preserve">Podrobnosti k poskytnutí jistoty jsou uvedeny v </w:t>
      </w:r>
      <w:r w:rsidR="00CD5B12">
        <w:t>Obecných podmínkách zadávacího řízení</w:t>
      </w:r>
      <w:r>
        <w:t xml:space="preserve">. </w:t>
      </w:r>
      <w:hyperlink w:anchor="_Jistota" w:history="1">
        <w:r w:rsidRPr="009533CE">
          <w:rPr>
            <w:rStyle w:val="Hypertextovodkaz"/>
            <w:sz w:val="18"/>
            <w:szCs w:val="18"/>
          </w:rPr>
          <w:t>ODKAZ</w:t>
        </w:r>
      </w:hyperlink>
    </w:p>
    <w:p w14:paraId="2C1975A4" w14:textId="77777777" w:rsidR="00736309" w:rsidRPr="00736309" w:rsidRDefault="00736309" w:rsidP="003306A4">
      <w:pPr>
        <w:pStyle w:val="Nadpis2"/>
      </w:pPr>
      <w:bookmarkStart w:id="61" w:name="_Zadávací_lhůta_1"/>
      <w:bookmarkStart w:id="62" w:name="_Toc65670993"/>
      <w:bookmarkStart w:id="63" w:name="_Toc95137639"/>
      <w:bookmarkStart w:id="64" w:name="_Toc199490316"/>
      <w:bookmarkEnd w:id="61"/>
      <w:commentRangeStart w:id="65"/>
      <w:r w:rsidRPr="00736309">
        <w:t>Zadávací lhůta</w:t>
      </w:r>
      <w:bookmarkEnd w:id="62"/>
      <w:bookmarkEnd w:id="63"/>
      <w:commentRangeEnd w:id="65"/>
      <w:r w:rsidR="00706032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65"/>
      </w:r>
      <w:bookmarkEnd w:id="64"/>
    </w:p>
    <w:p w14:paraId="1CC5E9C1" w14:textId="099655A5" w:rsidR="00CF4173" w:rsidRPr="00D5359E" w:rsidRDefault="008E1D80" w:rsidP="001D009D">
      <w:pPr>
        <w:pStyle w:val="Bezmezer"/>
        <w:rPr>
          <w:color w:val="000000" w:themeColor="text1"/>
          <w:highlight w:val="cyan"/>
          <w:lang w:eastAsia="cs-CZ"/>
        </w:rPr>
      </w:pPr>
      <w:r w:rsidRPr="007B1622">
        <w:rPr>
          <w:bCs/>
          <w:color w:val="FF0000"/>
        </w:rPr>
        <w:t>Varianta 1:</w:t>
      </w:r>
      <w:r w:rsidRPr="007B1622">
        <w:rPr>
          <w:b/>
          <w:color w:val="FF0000"/>
        </w:rPr>
        <w:t xml:space="preserve"> </w:t>
      </w:r>
      <w:r w:rsidR="00CF4173" w:rsidRPr="008239FD">
        <w:rPr>
          <w:color w:val="000000" w:themeColor="text1"/>
          <w:lang w:eastAsia="cs-CZ"/>
        </w:rPr>
        <w:t>Zadavatel nestanovil zadávací lhůtu.</w:t>
      </w:r>
    </w:p>
    <w:p w14:paraId="176C3959" w14:textId="71E216EC" w:rsidR="00D5359E" w:rsidRDefault="008E1D80" w:rsidP="00721A97">
      <w:pPr>
        <w:rPr>
          <w:color w:val="000000" w:themeColor="text1"/>
          <w:lang w:eastAsia="cs-CZ"/>
        </w:rPr>
      </w:pPr>
      <w:r w:rsidRPr="007B1622">
        <w:rPr>
          <w:bCs/>
          <w:color w:val="FF0000"/>
        </w:rPr>
        <w:t>Varianta 2:</w:t>
      </w:r>
      <w:r>
        <w:rPr>
          <w:bCs/>
          <w:color w:val="FF0000"/>
        </w:rPr>
        <w:t xml:space="preserve"> </w:t>
      </w:r>
      <w:r w:rsidR="001D009D" w:rsidRPr="008239FD">
        <w:rPr>
          <w:color w:val="000000" w:themeColor="text1"/>
          <w:lang w:eastAsia="cs-CZ"/>
        </w:rPr>
        <w:t xml:space="preserve">Zadavatel stanovil zadávací lhůtu: </w:t>
      </w:r>
      <w:r w:rsidR="00D5359E" w:rsidRPr="008239FD">
        <w:rPr>
          <w:color w:val="000000" w:themeColor="text1"/>
          <w:highlight w:val="yellow"/>
          <w:lang w:eastAsia="cs-CZ"/>
        </w:rPr>
        <w:t>……………</w:t>
      </w:r>
      <w:r w:rsidR="001D009D" w:rsidRPr="008239FD">
        <w:rPr>
          <w:color w:val="000000" w:themeColor="text1"/>
          <w:lang w:eastAsia="cs-CZ"/>
        </w:rPr>
        <w:t xml:space="preserve"> kalendářních dní od konce lhůty pro podání nabídek. </w:t>
      </w:r>
    </w:p>
    <w:p w14:paraId="25BED324" w14:textId="2DE0DAE8" w:rsidR="00721A97" w:rsidRPr="00311ABB" w:rsidRDefault="001D009D" w:rsidP="00721A97">
      <w:pPr>
        <w:rPr>
          <w:strike/>
        </w:rPr>
      </w:pPr>
      <w:r>
        <w:rPr>
          <w:lang w:eastAsia="cs-CZ"/>
        </w:rPr>
        <w:t xml:space="preserve">Podrobnosti k zadávací lhůtě jsou uvedeny v </w:t>
      </w:r>
      <w:r w:rsidR="00CD5B12">
        <w:t>Obecných podmínkách zadávacího řízení</w:t>
      </w:r>
      <w:r>
        <w:t xml:space="preserve">. </w:t>
      </w:r>
      <w:hyperlink w:anchor="_Zadávací_lhůta" w:history="1">
        <w:r w:rsidRPr="00121F69">
          <w:rPr>
            <w:rStyle w:val="Hypertextovodkaz"/>
            <w:sz w:val="18"/>
            <w:szCs w:val="18"/>
          </w:rPr>
          <w:t>ODKAZ</w:t>
        </w:r>
        <w:bookmarkStart w:id="66" w:name="_Toc65670994"/>
        <w:bookmarkStart w:id="67" w:name="_Toc95137640"/>
      </w:hyperlink>
    </w:p>
    <w:p w14:paraId="379E25F5" w14:textId="06301244" w:rsidR="00736309" w:rsidRPr="00736309" w:rsidRDefault="00736309" w:rsidP="003306A4">
      <w:pPr>
        <w:pStyle w:val="Nadpis2"/>
      </w:pPr>
      <w:bookmarkStart w:id="68" w:name="_Prohlídka_místa_plnění_1"/>
      <w:bookmarkStart w:id="69" w:name="_Toc199490317"/>
      <w:bookmarkEnd w:id="68"/>
      <w:commentRangeStart w:id="70"/>
      <w:commentRangeStart w:id="71"/>
      <w:r w:rsidRPr="00736309">
        <w:t xml:space="preserve">Prohlídka místa </w:t>
      </w:r>
      <w:bookmarkEnd w:id="66"/>
      <w:bookmarkEnd w:id="67"/>
      <w:r w:rsidR="00C26516" w:rsidRPr="00736309">
        <w:t>plnění</w:t>
      </w:r>
      <w:commentRangeEnd w:id="70"/>
      <w:r w:rsidR="00D52EDB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70"/>
      </w:r>
      <w:commentRangeEnd w:id="71"/>
      <w:r w:rsidR="00706032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71"/>
      </w:r>
      <w:bookmarkEnd w:id="69"/>
    </w:p>
    <w:p w14:paraId="4E3D9190" w14:textId="4E1A10EE" w:rsidR="00086090" w:rsidRPr="00815306" w:rsidRDefault="008E1D80" w:rsidP="00736309">
      <w:pPr>
        <w:rPr>
          <w:color w:val="FF0000"/>
        </w:rPr>
      </w:pPr>
      <w:r w:rsidRPr="007B1622">
        <w:rPr>
          <w:bCs/>
          <w:color w:val="FF0000"/>
        </w:rPr>
        <w:t>Varianta 1:</w:t>
      </w:r>
      <w:r w:rsidRPr="007B1622">
        <w:rPr>
          <w:b/>
          <w:color w:val="FF0000"/>
        </w:rPr>
        <w:t xml:space="preserve"> </w:t>
      </w:r>
      <w:r w:rsidR="00086090" w:rsidRPr="00815306">
        <w:t>Prohlídka místa plnění se neuskuteční.</w:t>
      </w:r>
    </w:p>
    <w:p w14:paraId="4922E90B" w14:textId="0A1EF565" w:rsidR="00736309" w:rsidRPr="00E0253D" w:rsidRDefault="008E1D80" w:rsidP="00736309">
      <w:r w:rsidRPr="007B1622">
        <w:rPr>
          <w:bCs/>
          <w:color w:val="FF0000"/>
        </w:rPr>
        <w:t>Varianta 2:</w:t>
      </w:r>
      <w:r>
        <w:rPr>
          <w:bCs/>
          <w:color w:val="FF0000"/>
        </w:rPr>
        <w:t xml:space="preserve"> </w:t>
      </w:r>
      <w:r w:rsidR="00736309" w:rsidRPr="00E0253D">
        <w:t xml:space="preserve">Zadavatel umožňuje všem dodavatelům prohlídku místa budoucího plnění v místě budoucího plnění, tj. </w:t>
      </w:r>
      <w:r w:rsidR="00736309" w:rsidRPr="00E0253D">
        <w:rPr>
          <w:highlight w:val="yellow"/>
        </w:rPr>
        <w:t>…………….</w:t>
      </w:r>
      <w:r w:rsidR="00736309" w:rsidRPr="00E0253D">
        <w:t xml:space="preserve"> v termínu </w:t>
      </w:r>
      <w:r w:rsidR="00736309" w:rsidRPr="00E0253D">
        <w:rPr>
          <w:highlight w:val="yellow"/>
        </w:rPr>
        <w:t>……………………</w:t>
      </w:r>
      <w:r w:rsidR="00736309" w:rsidRPr="00E0253D">
        <w:t xml:space="preserve"> 202</w:t>
      </w:r>
      <w:r w:rsidR="00553049">
        <w:t>5</w:t>
      </w:r>
      <w:r w:rsidR="00736309" w:rsidRPr="00E0253D">
        <w:t xml:space="preserve"> nebo </w:t>
      </w:r>
      <w:r w:rsidR="00736309" w:rsidRPr="00E0253D">
        <w:rPr>
          <w:highlight w:val="yellow"/>
        </w:rPr>
        <w:t>……………………….</w:t>
      </w:r>
      <w:r w:rsidR="00736309" w:rsidRPr="00E0253D">
        <w:t xml:space="preserve"> 202</w:t>
      </w:r>
      <w:r w:rsidR="00553049">
        <w:t>5</w:t>
      </w:r>
      <w:r w:rsidR="00736309" w:rsidRPr="00E0253D">
        <w:t xml:space="preserve"> vždy od </w:t>
      </w:r>
      <w:r w:rsidR="00736309" w:rsidRPr="00E0253D">
        <w:rPr>
          <w:highlight w:val="yellow"/>
        </w:rPr>
        <w:t>…</w:t>
      </w:r>
      <w:r w:rsidR="00421402" w:rsidRPr="00E0253D">
        <w:rPr>
          <w:highlight w:val="yellow"/>
        </w:rPr>
        <w:t>…</w:t>
      </w:r>
      <w:r w:rsidR="00736309" w:rsidRPr="00E0253D">
        <w:t xml:space="preserve"> hod. Sraz zájemců o prohlídku </w:t>
      </w:r>
      <w:r w:rsidR="00736309" w:rsidRPr="00E0253D">
        <w:rPr>
          <w:highlight w:val="yellow"/>
        </w:rPr>
        <w:t>……………….</w:t>
      </w:r>
    </w:p>
    <w:p w14:paraId="1DCA8DA9" w14:textId="32596C6B" w:rsidR="00736309" w:rsidRDefault="00D658E3" w:rsidP="00736309">
      <w:r w:rsidRPr="008E1D80">
        <w:rPr>
          <w:bCs/>
          <w:color w:val="FF0000"/>
        </w:rPr>
        <w:t>Varianta 3</w:t>
      </w:r>
      <w:r w:rsidR="00C26516" w:rsidRPr="008E1D80">
        <w:rPr>
          <w:bCs/>
          <w:color w:val="FF0000"/>
        </w:rPr>
        <w:t>:</w:t>
      </w:r>
      <w:r w:rsidR="00C26516" w:rsidRPr="00E0253D">
        <w:rPr>
          <w:color w:val="FF0000"/>
        </w:rPr>
        <w:t xml:space="preserve"> </w:t>
      </w:r>
      <w:r w:rsidR="00736309" w:rsidRPr="00E0253D">
        <w:t xml:space="preserve">Prohlídka místa plnění se bude konat dle individuálních potřeb. </w:t>
      </w:r>
      <w:r w:rsidR="00F314DF" w:rsidRPr="00E0253D">
        <w:t>Zájemce o prohlídku</w:t>
      </w:r>
      <w:r w:rsidR="00421402" w:rsidRPr="00E0253D">
        <w:t xml:space="preserve"> kontaktuje </w:t>
      </w:r>
      <w:r w:rsidR="00736309" w:rsidRPr="00E0253D">
        <w:t xml:space="preserve">zadavatele </w:t>
      </w:r>
      <w:r w:rsidR="00553049">
        <w:t xml:space="preserve">prostřednictvím elektronického nástroje </w:t>
      </w:r>
      <w:r w:rsidR="00421402" w:rsidRPr="00E0253D">
        <w:t xml:space="preserve">v dostatečném předstihu před uplynutím lhůty k podání nabídek </w:t>
      </w:r>
      <w:r w:rsidR="00736309" w:rsidRPr="00E0253D">
        <w:t>a s</w:t>
      </w:r>
      <w:r w:rsidR="005F46B5" w:rsidRPr="00E0253D">
        <w:t>jedná si individuální prohlídku</w:t>
      </w:r>
      <w:r w:rsidR="00736309" w:rsidRPr="00E0253D">
        <w:t>.</w:t>
      </w:r>
      <w:r w:rsidR="00421402" w:rsidRPr="00E0253D">
        <w:t xml:space="preserve"> Prohlídka místa plnění se bude konat nejpozději 5 pracovních dnů před koncem lhůty k podání nabídek.</w:t>
      </w:r>
      <w:r w:rsidR="00736309">
        <w:t xml:space="preserve"> </w:t>
      </w:r>
    </w:p>
    <w:p w14:paraId="3D3A192E" w14:textId="0714082A" w:rsidR="003754E9" w:rsidRDefault="003754E9" w:rsidP="003754E9">
      <w:pPr>
        <w:rPr>
          <w:lang w:eastAsia="cs-CZ"/>
        </w:rPr>
      </w:pPr>
      <w:r>
        <w:rPr>
          <w:lang w:eastAsia="cs-CZ"/>
        </w:rPr>
        <w:t>Podrobnosti k prohlídce</w:t>
      </w:r>
      <w:r w:rsidRPr="003754E9">
        <w:rPr>
          <w:lang w:eastAsia="cs-CZ"/>
        </w:rPr>
        <w:t xml:space="preserve"> místa plnění </w:t>
      </w:r>
      <w:r>
        <w:rPr>
          <w:lang w:eastAsia="cs-CZ"/>
        </w:rPr>
        <w:t xml:space="preserve">jsou uvedeny v </w:t>
      </w:r>
      <w:r w:rsidR="00CD5B12">
        <w:t>Obecných podmínkách zadávacího řízení</w:t>
      </w:r>
      <w:r>
        <w:t xml:space="preserve">. </w:t>
      </w:r>
      <w:hyperlink w:anchor="_Prohlídka_místa_plnění" w:history="1">
        <w:r w:rsidRPr="008D12F5">
          <w:rPr>
            <w:rStyle w:val="Hypertextovodkaz"/>
            <w:sz w:val="18"/>
            <w:szCs w:val="18"/>
          </w:rPr>
          <w:t>ODKAZ</w:t>
        </w:r>
      </w:hyperlink>
    </w:p>
    <w:p w14:paraId="40C1B506" w14:textId="7AE52BD4" w:rsidR="00721A97" w:rsidRDefault="00721A97" w:rsidP="003306A4">
      <w:pPr>
        <w:pStyle w:val="Nadpis2"/>
      </w:pPr>
      <w:bookmarkStart w:id="72" w:name="_Pojištění_dodavatele"/>
      <w:bookmarkStart w:id="73" w:name="_Toc199490318"/>
      <w:bookmarkStart w:id="74" w:name="_Toc65670996"/>
      <w:bookmarkStart w:id="75" w:name="_Toc95137642"/>
      <w:bookmarkEnd w:id="72"/>
      <w:r>
        <w:t>Pojištění</w:t>
      </w:r>
      <w:r w:rsidR="00983D56">
        <w:t xml:space="preserve"> dodavatele</w:t>
      </w:r>
      <w:bookmarkEnd w:id="73"/>
    </w:p>
    <w:p w14:paraId="395553ED" w14:textId="1B155FDB" w:rsidR="00A12904" w:rsidRPr="00D658E3" w:rsidRDefault="00396E0B" w:rsidP="006C44D8">
      <w:r w:rsidRPr="007B1622">
        <w:rPr>
          <w:bCs/>
          <w:color w:val="FF0000"/>
        </w:rPr>
        <w:t>Varianta 1:</w:t>
      </w:r>
      <w:r w:rsidRPr="007B1622">
        <w:rPr>
          <w:b/>
          <w:color w:val="FF0000"/>
        </w:rPr>
        <w:t xml:space="preserve"> </w:t>
      </w:r>
      <w:r w:rsidR="00A12904" w:rsidRPr="00D658E3">
        <w:rPr>
          <w:lang w:eastAsia="cs-CZ"/>
        </w:rPr>
        <w:t xml:space="preserve">Pojištění </w:t>
      </w:r>
      <w:r w:rsidR="00983D56" w:rsidRPr="00D658E3">
        <w:rPr>
          <w:lang w:eastAsia="cs-CZ"/>
        </w:rPr>
        <w:t xml:space="preserve">dodavatele ve vztahu k plnění veřejné zakázky </w:t>
      </w:r>
      <w:r w:rsidR="00A12904" w:rsidRPr="00D658E3">
        <w:rPr>
          <w:lang w:eastAsia="cs-CZ"/>
        </w:rPr>
        <w:t>není požadováno.</w:t>
      </w:r>
    </w:p>
    <w:p w14:paraId="530C71EF" w14:textId="24A0046C" w:rsidR="008D12F5" w:rsidRDefault="00396E0B" w:rsidP="006C44D8">
      <w:pPr>
        <w:rPr>
          <w:bCs/>
        </w:rPr>
      </w:pPr>
      <w:r w:rsidRPr="007B1622">
        <w:rPr>
          <w:bCs/>
          <w:color w:val="FF0000"/>
        </w:rPr>
        <w:t>Varianta 2:</w:t>
      </w:r>
      <w:r>
        <w:rPr>
          <w:bCs/>
          <w:color w:val="FF0000"/>
        </w:rPr>
        <w:t xml:space="preserve"> </w:t>
      </w:r>
      <w:r w:rsidR="00721A97" w:rsidRPr="00D658E3">
        <w:t xml:space="preserve">Vybraný dodavatel je povinen po celou dobu plnění veřejné zakázky (do doby úplného dokončení díla bez vad a nedodělků) mít sjednáno a udržovat </w:t>
      </w:r>
      <w:r w:rsidR="00721A97" w:rsidRPr="00D658E3">
        <w:rPr>
          <w:bCs/>
        </w:rPr>
        <w:t>p</w:t>
      </w:r>
      <w:r w:rsidR="00A774E6" w:rsidRPr="00D658E3">
        <w:rPr>
          <w:bCs/>
        </w:rPr>
        <w:t xml:space="preserve">ojištění </w:t>
      </w:r>
      <w:commentRangeStart w:id="76"/>
      <w:r w:rsidR="00A774E6" w:rsidRPr="00D658E3">
        <w:rPr>
          <w:bCs/>
        </w:rPr>
        <w:t>uvedené v Příloze č. 3</w:t>
      </w:r>
      <w:r w:rsidR="00721A97" w:rsidRPr="00D658E3">
        <w:rPr>
          <w:bCs/>
        </w:rPr>
        <w:t xml:space="preserve"> ZD </w:t>
      </w:r>
      <w:r w:rsidR="00A774E6" w:rsidRPr="00D658E3">
        <w:rPr>
          <w:bCs/>
        </w:rPr>
        <w:t>–</w:t>
      </w:r>
      <w:r w:rsidR="00721A97" w:rsidRPr="00D658E3">
        <w:rPr>
          <w:bCs/>
        </w:rPr>
        <w:t xml:space="preserve"> Smlouva o dílo</w:t>
      </w:r>
      <w:commentRangeEnd w:id="76"/>
      <w:r w:rsidR="004F5485">
        <w:rPr>
          <w:rStyle w:val="Odkaznakoment"/>
          <w:rFonts w:ascii="Cambria" w:eastAsia="Cambria" w:hAnsi="Cambria" w:cs="Times New Roman"/>
        </w:rPr>
        <w:commentReference w:id="76"/>
      </w:r>
      <w:r w:rsidR="00721A97" w:rsidRPr="00D658E3">
        <w:rPr>
          <w:bCs/>
        </w:rPr>
        <w:t xml:space="preserve">. </w:t>
      </w:r>
    </w:p>
    <w:p w14:paraId="79ABBC9F" w14:textId="080E0CF2" w:rsidR="008D12F5" w:rsidRPr="008D12F5" w:rsidRDefault="008D12F5" w:rsidP="006C44D8">
      <w:pPr>
        <w:rPr>
          <w:lang w:eastAsia="cs-CZ"/>
        </w:rPr>
      </w:pPr>
      <w:r>
        <w:rPr>
          <w:lang w:eastAsia="cs-CZ"/>
        </w:rPr>
        <w:t>Podrobnosti k pojištění</w:t>
      </w:r>
      <w:r w:rsidRPr="003754E9">
        <w:rPr>
          <w:lang w:eastAsia="cs-CZ"/>
        </w:rPr>
        <w:t xml:space="preserve"> plnění </w:t>
      </w:r>
      <w:r>
        <w:rPr>
          <w:lang w:eastAsia="cs-CZ"/>
        </w:rPr>
        <w:t xml:space="preserve">jsou uvedeny v </w:t>
      </w:r>
      <w:r>
        <w:t xml:space="preserve">Obecných podmínkách zadávacího řízení. </w:t>
      </w:r>
      <w:hyperlink w:anchor="_Pojištění" w:history="1">
        <w:r w:rsidRPr="008D12F5">
          <w:rPr>
            <w:rStyle w:val="Hypertextovodkaz"/>
            <w:sz w:val="18"/>
            <w:szCs w:val="18"/>
          </w:rPr>
          <w:t>ODKAZ</w:t>
        </w:r>
      </w:hyperlink>
    </w:p>
    <w:p w14:paraId="1878EA4E" w14:textId="77777777" w:rsidR="00216C70" w:rsidRPr="00216C70" w:rsidRDefault="00216C70" w:rsidP="00216C70">
      <w:pPr>
        <w:pStyle w:val="Nadpis1"/>
      </w:pPr>
      <w:bookmarkStart w:id="77" w:name="_Toc144881305"/>
      <w:bookmarkStart w:id="78" w:name="_NABÍDKOVÁ_CENA_1"/>
      <w:bookmarkStart w:id="79" w:name="_Toc65670997"/>
      <w:bookmarkStart w:id="80" w:name="_Toc95137643"/>
      <w:bookmarkStart w:id="81" w:name="_Toc199490319"/>
      <w:bookmarkEnd w:id="74"/>
      <w:bookmarkEnd w:id="75"/>
      <w:bookmarkEnd w:id="77"/>
      <w:bookmarkEnd w:id="78"/>
      <w:r w:rsidRPr="00216C70">
        <w:lastRenderedPageBreak/>
        <w:t>NABÍDKOVÁ CENA</w:t>
      </w:r>
      <w:bookmarkEnd w:id="79"/>
      <w:bookmarkEnd w:id="80"/>
      <w:bookmarkEnd w:id="81"/>
    </w:p>
    <w:p w14:paraId="71C16A61" w14:textId="77777777" w:rsidR="00216C70" w:rsidRPr="00216C70" w:rsidRDefault="00216C70" w:rsidP="003306A4">
      <w:pPr>
        <w:pStyle w:val="Nadpis2"/>
      </w:pPr>
      <w:bookmarkStart w:id="82" w:name="_Toc65670998"/>
      <w:bookmarkStart w:id="83" w:name="_Toc95137644"/>
      <w:bookmarkStart w:id="84" w:name="_Toc199490320"/>
      <w:r w:rsidRPr="00216C70">
        <w:t>Zpracování nabídkové ceny</w:t>
      </w:r>
      <w:bookmarkEnd w:id="82"/>
      <w:bookmarkEnd w:id="83"/>
      <w:bookmarkEnd w:id="84"/>
    </w:p>
    <w:p w14:paraId="3FBAA1B2" w14:textId="0C8E4867" w:rsidR="003754E9" w:rsidRDefault="003754E9" w:rsidP="003754E9">
      <w:r>
        <w:t>D</w:t>
      </w:r>
      <w:r w:rsidRPr="0034325C">
        <w:t xml:space="preserve">odavatel doloží ve své nabídce </w:t>
      </w:r>
      <w:r>
        <w:t xml:space="preserve">řádně </w:t>
      </w:r>
      <w:r>
        <w:rPr>
          <w:b/>
        </w:rPr>
        <w:t xml:space="preserve">vyplněný položkový soupis prací a výkaz výměr, </w:t>
      </w:r>
      <w:r w:rsidRPr="0034325C">
        <w:t xml:space="preserve">který je </w:t>
      </w:r>
      <w:r w:rsidR="004B2B4E">
        <w:t xml:space="preserve">součástí Přílohy č. </w:t>
      </w:r>
      <w:r w:rsidR="000927EC">
        <w:t>2</w:t>
      </w:r>
      <w:r w:rsidR="004B2B4E">
        <w:t xml:space="preserve"> </w:t>
      </w:r>
      <w:r w:rsidR="00ED6968">
        <w:t>ZD</w:t>
      </w:r>
      <w:r>
        <w:t>.</w:t>
      </w:r>
      <w:r w:rsidRPr="0034325C">
        <w:t xml:space="preserve"> </w:t>
      </w:r>
    </w:p>
    <w:p w14:paraId="19111972" w14:textId="0047A8FB" w:rsidR="003754E9" w:rsidRPr="0034325C" w:rsidRDefault="003754E9" w:rsidP="003754E9">
      <w:r>
        <w:t>P</w:t>
      </w:r>
      <w:r w:rsidRPr="0034325C">
        <w:t>ožadavky na zpracování nabídkové ceny</w:t>
      </w:r>
      <w:r>
        <w:t xml:space="preserve"> </w:t>
      </w:r>
      <w:r w:rsidRPr="003754E9">
        <w:t xml:space="preserve">jsou uvedeny v </w:t>
      </w:r>
      <w:r w:rsidR="00CD5B12">
        <w:t>Obecných podmínkách zadávacího řízení</w:t>
      </w:r>
      <w:r w:rsidRPr="003754E9">
        <w:t xml:space="preserve">. </w:t>
      </w:r>
      <w:hyperlink w:anchor="_Zpracování_nabídkové_ceny" w:history="1">
        <w:r w:rsidRPr="00AC50B7">
          <w:rPr>
            <w:rStyle w:val="Hypertextovodkaz"/>
            <w:sz w:val="18"/>
            <w:szCs w:val="18"/>
          </w:rPr>
          <w:t>ODKAZ</w:t>
        </w:r>
      </w:hyperlink>
    </w:p>
    <w:p w14:paraId="7B36380F" w14:textId="77777777" w:rsidR="00216C70" w:rsidRPr="00216C70" w:rsidRDefault="00216C70" w:rsidP="003306A4">
      <w:pPr>
        <w:pStyle w:val="Nadpis2"/>
      </w:pPr>
      <w:bookmarkStart w:id="85" w:name="_Toc95137645"/>
      <w:bookmarkStart w:id="86" w:name="_Toc199490321"/>
      <w:r w:rsidRPr="00216C70">
        <w:t>Limitace nabídkové ceny</w:t>
      </w:r>
      <w:bookmarkEnd w:id="85"/>
      <w:bookmarkEnd w:id="86"/>
    </w:p>
    <w:p w14:paraId="772C255C" w14:textId="5CF0ABE7" w:rsidR="004B2B4E" w:rsidRPr="007020DD" w:rsidRDefault="00101FC9" w:rsidP="004B2B4E">
      <w:pPr>
        <w:pStyle w:val="Bezmezer"/>
        <w:rPr>
          <w:color w:val="000000" w:themeColor="text1"/>
          <w:lang w:eastAsia="cs-CZ"/>
        </w:rPr>
      </w:pPr>
      <w:r w:rsidRPr="00390D60">
        <w:rPr>
          <w:color w:val="FF0000"/>
          <w:lang w:eastAsia="cs-CZ"/>
        </w:rPr>
        <w:t>Varianta 1:</w:t>
      </w:r>
      <w:r w:rsidRPr="00216C70">
        <w:rPr>
          <w:color w:val="FF0000"/>
        </w:rPr>
        <w:t xml:space="preserve"> </w:t>
      </w:r>
      <w:r w:rsidR="004B2B4E" w:rsidRPr="007020DD">
        <w:rPr>
          <w:color w:val="000000" w:themeColor="text1"/>
          <w:lang w:eastAsia="cs-CZ"/>
        </w:rPr>
        <w:t>Nabídková cena není limitována.</w:t>
      </w:r>
    </w:p>
    <w:p w14:paraId="6A119A59" w14:textId="6C738CAA" w:rsidR="00216C70" w:rsidRPr="004B2B4E" w:rsidRDefault="00101FC9" w:rsidP="00216C70">
      <w:pPr>
        <w:rPr>
          <w:b/>
        </w:rPr>
      </w:pPr>
      <w:r w:rsidRPr="00390D60">
        <w:rPr>
          <w:color w:val="FF0000"/>
          <w:lang w:eastAsia="cs-CZ"/>
        </w:rPr>
        <w:t>Varianta 2:</w:t>
      </w:r>
      <w:r>
        <w:rPr>
          <w:b/>
          <w:color w:val="FF0000"/>
        </w:rPr>
        <w:t xml:space="preserve"> </w:t>
      </w:r>
      <w:r w:rsidR="00216C70" w:rsidRPr="007020DD">
        <w:rPr>
          <w:b/>
        </w:rPr>
        <w:t xml:space="preserve">Celková nabídková cena nesmí překročit hodnotu </w:t>
      </w:r>
      <w:r w:rsidR="00216C70" w:rsidRPr="007020DD">
        <w:rPr>
          <w:b/>
          <w:highlight w:val="yellow"/>
        </w:rPr>
        <w:t>…………….</w:t>
      </w:r>
      <w:r w:rsidR="00216C70" w:rsidRPr="007020DD">
        <w:rPr>
          <w:b/>
        </w:rPr>
        <w:t>,- Kč bez DPH</w:t>
      </w:r>
      <w:r w:rsidR="00216C70" w:rsidRPr="007020DD">
        <w:t xml:space="preserve"> </w:t>
      </w:r>
      <w:r w:rsidR="00216C70" w:rsidRPr="00CD0CB3">
        <w:rPr>
          <w:highlight w:val="yellow"/>
        </w:rPr>
        <w:t>z důvodu možnosti zajištění financování zakázky</w:t>
      </w:r>
      <w:r w:rsidR="00216C70" w:rsidRPr="007020DD">
        <w:t xml:space="preserve">. Překročení bude považováno za nesplnění požadavků zadavatele a </w:t>
      </w:r>
      <w:r w:rsidR="001D3F63" w:rsidRPr="007020DD">
        <w:t>bude</w:t>
      </w:r>
      <w:r w:rsidR="00216C70" w:rsidRPr="007020DD">
        <w:t xml:space="preserve"> důvodem pro vyloučení dodavatele ze zadávacího řízení. </w:t>
      </w:r>
    </w:p>
    <w:p w14:paraId="405B2EC2" w14:textId="77777777" w:rsidR="00216C70" w:rsidRPr="00216C70" w:rsidRDefault="00216C70" w:rsidP="003306A4">
      <w:pPr>
        <w:pStyle w:val="Nadpis2"/>
      </w:pPr>
      <w:bookmarkStart w:id="87" w:name="_Toc65671000"/>
      <w:bookmarkStart w:id="88" w:name="_Toc95137646"/>
      <w:bookmarkStart w:id="89" w:name="_Toc199490322"/>
      <w:commentRangeStart w:id="90"/>
      <w:r w:rsidRPr="00216C70">
        <w:t>Mimořádně nízká nabídková cena</w:t>
      </w:r>
      <w:bookmarkEnd w:id="87"/>
      <w:bookmarkEnd w:id="88"/>
      <w:commentRangeEnd w:id="90"/>
      <w:r w:rsidR="00706032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90"/>
      </w:r>
      <w:bookmarkEnd w:id="89"/>
    </w:p>
    <w:p w14:paraId="051DADEF" w14:textId="23D26BDB" w:rsidR="00216C70" w:rsidRPr="00EF43A3" w:rsidRDefault="00CD0CB3" w:rsidP="004B2B4E">
      <w:pPr>
        <w:spacing w:after="0"/>
      </w:pPr>
      <w:r w:rsidRPr="00390D60">
        <w:rPr>
          <w:color w:val="FF0000"/>
          <w:lang w:eastAsia="cs-CZ"/>
        </w:rPr>
        <w:t>Varianta 1:</w:t>
      </w:r>
      <w:r w:rsidRPr="00216C70">
        <w:rPr>
          <w:color w:val="FF0000"/>
        </w:rPr>
        <w:t xml:space="preserve"> </w:t>
      </w:r>
      <w:r w:rsidR="00216C70">
        <w:t>Z</w:t>
      </w:r>
      <w:r w:rsidR="00216C70" w:rsidRPr="00EF43A3">
        <w:t>adavatel nestanovil mimořádně nízkou nabídkovou cenu.</w:t>
      </w:r>
    </w:p>
    <w:p w14:paraId="5EA65B0D" w14:textId="3D07C017" w:rsidR="00216C70" w:rsidRDefault="00CD0CB3" w:rsidP="00216C70">
      <w:r w:rsidRPr="00390D60">
        <w:rPr>
          <w:color w:val="FF0000"/>
          <w:lang w:eastAsia="cs-CZ"/>
        </w:rPr>
        <w:t>Varianta 2:</w:t>
      </w:r>
      <w:r>
        <w:rPr>
          <w:b/>
          <w:color w:val="FF0000"/>
        </w:rPr>
        <w:t xml:space="preserve"> </w:t>
      </w:r>
      <w:r w:rsidR="00216C70" w:rsidRPr="00EF43A3">
        <w:t xml:space="preserve">Za mimořádně nízkou nabídkovou cenu bude považována cena, která </w:t>
      </w:r>
      <w:r w:rsidR="00FC047D" w:rsidRPr="00FC047D">
        <w:rPr>
          <w:highlight w:val="yellow"/>
        </w:rPr>
        <w:t>……</w:t>
      </w:r>
    </w:p>
    <w:p w14:paraId="59E1E6B1" w14:textId="30676387" w:rsidR="001771FF" w:rsidRDefault="001771FF" w:rsidP="00216C70">
      <w:r>
        <w:t>Další informace k zdůvodnění mimořádně nízké nabídkové ceny jsou uvedeny v </w:t>
      </w:r>
      <w:r w:rsidR="00CD5B12">
        <w:t>Obecných podmínkách zadávacího řízení</w:t>
      </w:r>
      <w:r>
        <w:t xml:space="preserve">. </w:t>
      </w:r>
      <w:hyperlink w:anchor="_Mimořádně_nízká_nabídková" w:history="1">
        <w:r w:rsidRPr="009533CE">
          <w:rPr>
            <w:rStyle w:val="Hypertextovodkaz"/>
            <w:sz w:val="18"/>
            <w:szCs w:val="18"/>
          </w:rPr>
          <w:t>ODKAZ</w:t>
        </w:r>
      </w:hyperlink>
    </w:p>
    <w:p w14:paraId="7AE84F2E" w14:textId="0911FDB8" w:rsidR="00216C70" w:rsidRPr="00216C70" w:rsidRDefault="00216C70" w:rsidP="00216C70">
      <w:pPr>
        <w:pStyle w:val="Nadpis1"/>
      </w:pPr>
      <w:bookmarkStart w:id="91" w:name="_HODNOCENÍ_1"/>
      <w:bookmarkStart w:id="92" w:name="_Toc65671001"/>
      <w:bookmarkStart w:id="93" w:name="_Toc95137647"/>
      <w:bookmarkStart w:id="94" w:name="_Toc199490323"/>
      <w:bookmarkEnd w:id="91"/>
      <w:r w:rsidRPr="00216C70">
        <w:t>HODNOCENÍ</w:t>
      </w:r>
      <w:bookmarkEnd w:id="92"/>
      <w:bookmarkEnd w:id="93"/>
      <w:r w:rsidR="007C1DC4">
        <w:t xml:space="preserve"> A POSO</w:t>
      </w:r>
      <w:r w:rsidR="005E4B20">
        <w:t>U</w:t>
      </w:r>
      <w:r w:rsidR="007C1DC4">
        <w:t>ZENÍ NABÍDEK</w:t>
      </w:r>
      <w:bookmarkEnd w:id="94"/>
    </w:p>
    <w:p w14:paraId="31D14C75" w14:textId="50363E42" w:rsidR="004B2B4E" w:rsidRPr="0022467B" w:rsidRDefault="00FC047D" w:rsidP="004B2B4E">
      <w:pPr>
        <w:pStyle w:val="Bezmezer"/>
      </w:pPr>
      <w:r w:rsidRPr="00B86A68">
        <w:rPr>
          <w:rFonts w:ascii="Calibri" w:hAnsi="Calibri"/>
          <w:color w:val="FF0000"/>
          <w:lang w:eastAsia="cs-CZ"/>
        </w:rPr>
        <w:t>Varianta 1:</w:t>
      </w:r>
      <w:r w:rsidRPr="00216C70">
        <w:rPr>
          <w:color w:val="FF0000"/>
        </w:rPr>
        <w:t xml:space="preserve"> </w:t>
      </w:r>
      <w:r w:rsidR="004B2B4E" w:rsidRPr="0022467B">
        <w:t>Hodnoticím kritériem je nejnižší nabídková cena v Kč bez/včetně DPH.</w:t>
      </w:r>
    </w:p>
    <w:p w14:paraId="17CFBE8A" w14:textId="085BC38D" w:rsidR="004B2B4E" w:rsidRPr="0022467B" w:rsidRDefault="00FC047D" w:rsidP="004B2B4E">
      <w:pPr>
        <w:pStyle w:val="Bezmezer"/>
      </w:pPr>
      <w:r w:rsidRPr="00B86A68">
        <w:rPr>
          <w:rFonts w:ascii="Calibri" w:hAnsi="Calibri"/>
          <w:color w:val="FF0000"/>
          <w:lang w:eastAsia="cs-CZ"/>
        </w:rPr>
        <w:t>Varianta 2:</w:t>
      </w:r>
      <w:r w:rsidRPr="004B2B4E">
        <w:t xml:space="preserve"> </w:t>
      </w:r>
      <w:r w:rsidR="004B2B4E" w:rsidRPr="0022467B">
        <w:t>Hodnoticími kritérii jsou</w:t>
      </w:r>
      <w:r>
        <w:t>:</w:t>
      </w:r>
    </w:p>
    <w:tbl>
      <w:tblPr>
        <w:tblStyle w:val="Mkatabulky"/>
        <w:tblW w:w="0" w:type="auto"/>
        <w:tblInd w:w="1059" w:type="dxa"/>
        <w:tblLook w:val="04A0" w:firstRow="1" w:lastRow="0" w:firstColumn="1" w:lastColumn="0" w:noHBand="0" w:noVBand="1"/>
      </w:tblPr>
      <w:tblGrid>
        <w:gridCol w:w="3964"/>
        <w:gridCol w:w="2268"/>
      </w:tblGrid>
      <w:tr w:rsidR="00677067" w:rsidRPr="0022467B" w14:paraId="4761FBEA" w14:textId="77777777" w:rsidTr="007D62F4">
        <w:tc>
          <w:tcPr>
            <w:tcW w:w="3964" w:type="dxa"/>
          </w:tcPr>
          <w:p w14:paraId="3B2BEE2C" w14:textId="77777777" w:rsidR="00677067" w:rsidRPr="0022467B" w:rsidRDefault="00677067" w:rsidP="007D62F4">
            <w:pPr>
              <w:pStyle w:val="Bezmezer"/>
            </w:pPr>
            <w:r w:rsidRPr="0022467B">
              <w:t>Celková nabídková cena</w:t>
            </w:r>
          </w:p>
        </w:tc>
        <w:tc>
          <w:tcPr>
            <w:tcW w:w="2268" w:type="dxa"/>
            <w:vAlign w:val="center"/>
          </w:tcPr>
          <w:p w14:paraId="1F5CD4F2" w14:textId="77777777" w:rsidR="00677067" w:rsidRPr="0022467B" w:rsidRDefault="00677067" w:rsidP="007D62F4">
            <w:pPr>
              <w:pStyle w:val="Bezmezer"/>
              <w:jc w:val="center"/>
            </w:pPr>
            <w:r w:rsidRPr="0022467B">
              <w:t xml:space="preserve">Váha </w:t>
            </w:r>
            <w:r w:rsidRPr="0022467B">
              <w:rPr>
                <w:highlight w:val="yellow"/>
              </w:rPr>
              <w:t>…</w:t>
            </w:r>
            <w:r w:rsidRPr="0022467B">
              <w:t xml:space="preserve"> %</w:t>
            </w:r>
          </w:p>
        </w:tc>
      </w:tr>
      <w:tr w:rsidR="00677067" w:rsidRPr="0022467B" w14:paraId="41FF75F9" w14:textId="77777777" w:rsidTr="007D62F4">
        <w:tc>
          <w:tcPr>
            <w:tcW w:w="3964" w:type="dxa"/>
          </w:tcPr>
          <w:p w14:paraId="150A1C19" w14:textId="77777777" w:rsidR="00677067" w:rsidRPr="0022467B" w:rsidRDefault="00677067" w:rsidP="007D62F4">
            <w:pPr>
              <w:pStyle w:val="Bezmezer"/>
            </w:pPr>
            <w:r w:rsidRPr="0022467B">
              <w:t>Zkušenosti</w:t>
            </w:r>
          </w:p>
        </w:tc>
        <w:tc>
          <w:tcPr>
            <w:tcW w:w="2268" w:type="dxa"/>
            <w:vAlign w:val="center"/>
          </w:tcPr>
          <w:p w14:paraId="3FE4A7A0" w14:textId="77777777" w:rsidR="00677067" w:rsidRPr="0022467B" w:rsidRDefault="00677067" w:rsidP="007D62F4">
            <w:pPr>
              <w:pStyle w:val="Bezmezer"/>
              <w:jc w:val="center"/>
            </w:pPr>
            <w:r w:rsidRPr="0022467B">
              <w:t xml:space="preserve">Váha </w:t>
            </w:r>
            <w:r w:rsidRPr="0022467B">
              <w:rPr>
                <w:highlight w:val="yellow"/>
              </w:rPr>
              <w:t>…</w:t>
            </w:r>
            <w:r w:rsidRPr="0022467B">
              <w:t xml:space="preserve"> %</w:t>
            </w:r>
          </w:p>
        </w:tc>
      </w:tr>
      <w:tr w:rsidR="00677067" w:rsidRPr="0022467B" w14:paraId="692B1617" w14:textId="77777777" w:rsidTr="007D62F4">
        <w:tc>
          <w:tcPr>
            <w:tcW w:w="3964" w:type="dxa"/>
          </w:tcPr>
          <w:p w14:paraId="005DAAED" w14:textId="77777777" w:rsidR="00677067" w:rsidRPr="0022467B" w:rsidRDefault="00677067" w:rsidP="007D62F4">
            <w:pPr>
              <w:pStyle w:val="Bezmezer"/>
            </w:pPr>
            <w:r w:rsidRPr="0022467B">
              <w:t>Referenční zakázky</w:t>
            </w:r>
          </w:p>
        </w:tc>
        <w:tc>
          <w:tcPr>
            <w:tcW w:w="2268" w:type="dxa"/>
            <w:vAlign w:val="center"/>
          </w:tcPr>
          <w:p w14:paraId="2472F4EE" w14:textId="77777777" w:rsidR="00677067" w:rsidRPr="0022467B" w:rsidRDefault="00677067" w:rsidP="007D62F4">
            <w:pPr>
              <w:pStyle w:val="Bezmezer"/>
              <w:jc w:val="center"/>
            </w:pPr>
            <w:r w:rsidRPr="0022467B">
              <w:t xml:space="preserve">Váha </w:t>
            </w:r>
            <w:r w:rsidRPr="0022467B">
              <w:rPr>
                <w:highlight w:val="yellow"/>
              </w:rPr>
              <w:t>…</w:t>
            </w:r>
            <w:r w:rsidRPr="0022467B">
              <w:t xml:space="preserve"> %</w:t>
            </w:r>
          </w:p>
        </w:tc>
      </w:tr>
      <w:tr w:rsidR="00677067" w:rsidRPr="0022467B" w14:paraId="025776D8" w14:textId="77777777" w:rsidTr="007D62F4">
        <w:tc>
          <w:tcPr>
            <w:tcW w:w="3964" w:type="dxa"/>
          </w:tcPr>
          <w:p w14:paraId="34FB7175" w14:textId="77777777" w:rsidR="00677067" w:rsidRPr="0022467B" w:rsidRDefault="00677067" w:rsidP="007D62F4">
            <w:pPr>
              <w:pStyle w:val="Bezmezer"/>
            </w:pPr>
            <w:r w:rsidRPr="0022467B">
              <w:t>Doba realizace</w:t>
            </w:r>
          </w:p>
        </w:tc>
        <w:tc>
          <w:tcPr>
            <w:tcW w:w="2268" w:type="dxa"/>
            <w:vAlign w:val="center"/>
          </w:tcPr>
          <w:p w14:paraId="2D3C6E12" w14:textId="77777777" w:rsidR="00677067" w:rsidRPr="0022467B" w:rsidRDefault="00677067" w:rsidP="007D62F4">
            <w:pPr>
              <w:pStyle w:val="Bezmezer"/>
              <w:jc w:val="center"/>
            </w:pPr>
            <w:r w:rsidRPr="0022467B">
              <w:t xml:space="preserve">Váha </w:t>
            </w:r>
            <w:r w:rsidRPr="0022467B">
              <w:rPr>
                <w:highlight w:val="yellow"/>
              </w:rPr>
              <w:t>…</w:t>
            </w:r>
            <w:r w:rsidRPr="0022467B">
              <w:t xml:space="preserve"> %</w:t>
            </w:r>
          </w:p>
        </w:tc>
      </w:tr>
    </w:tbl>
    <w:p w14:paraId="6C11CD5D" w14:textId="77777777" w:rsidR="004B2B4E" w:rsidRPr="0022467B" w:rsidRDefault="004B2B4E" w:rsidP="004B2B4E">
      <w:pPr>
        <w:pStyle w:val="Bezmezer"/>
      </w:pPr>
    </w:p>
    <w:p w14:paraId="49A166DC" w14:textId="35BE4C56" w:rsidR="00DE6378" w:rsidRDefault="00DE6378" w:rsidP="004B2B4E">
      <w:pPr>
        <w:rPr>
          <w:ins w:id="95" w:author="Michaela Bervidová" w:date="2023-10-02T15:46:00Z"/>
          <w:lang w:eastAsia="cs-CZ"/>
        </w:rPr>
      </w:pPr>
      <w:r w:rsidRPr="0022467B">
        <w:rPr>
          <w:lang w:eastAsia="cs-CZ"/>
        </w:rPr>
        <w:t>Postup výpočtu jednotlivých hodnoticích kritérií a vzorce pro jejich výpočet jsou uvedeny v Příloze č. 1 ZD.</w:t>
      </w:r>
    </w:p>
    <w:p w14:paraId="3505D6C2" w14:textId="107AE63D" w:rsidR="004B2B4E" w:rsidRDefault="004B2B4E" w:rsidP="004B2B4E">
      <w:pPr>
        <w:rPr>
          <w:lang w:eastAsia="cs-CZ"/>
        </w:rPr>
      </w:pPr>
      <w:r>
        <w:rPr>
          <w:lang w:eastAsia="cs-CZ"/>
        </w:rPr>
        <w:t xml:space="preserve">Další podrobnosti k hodnocení jsou uvedeny v </w:t>
      </w:r>
      <w:r w:rsidR="00CD5B12">
        <w:t>Obecných podmínkách zadávacího řízení</w:t>
      </w:r>
      <w:r>
        <w:t xml:space="preserve">. </w:t>
      </w:r>
      <w:hyperlink w:anchor="_HODNOCENÍ" w:history="1">
        <w:r w:rsidRPr="00DE6378">
          <w:rPr>
            <w:rStyle w:val="Hypertextovodkaz"/>
            <w:sz w:val="18"/>
            <w:szCs w:val="18"/>
          </w:rPr>
          <w:t>ODKAZ</w:t>
        </w:r>
      </w:hyperlink>
    </w:p>
    <w:p w14:paraId="792AB14F" w14:textId="77777777" w:rsidR="00C268F6" w:rsidRPr="00C268F6" w:rsidRDefault="00C268F6" w:rsidP="00C268F6">
      <w:pPr>
        <w:pStyle w:val="Nadpis1"/>
      </w:pPr>
      <w:bookmarkStart w:id="96" w:name="_NABÍDKA_1"/>
      <w:bookmarkStart w:id="97" w:name="_Toc65671002"/>
      <w:bookmarkStart w:id="98" w:name="_Toc95137648"/>
      <w:bookmarkStart w:id="99" w:name="_Toc199490324"/>
      <w:bookmarkEnd w:id="96"/>
      <w:r w:rsidRPr="00C268F6">
        <w:t>NABÍDKA</w:t>
      </w:r>
      <w:bookmarkEnd w:id="97"/>
      <w:bookmarkEnd w:id="98"/>
      <w:bookmarkEnd w:id="99"/>
    </w:p>
    <w:p w14:paraId="1CE9C3E9" w14:textId="1E68C712" w:rsidR="007C33BC" w:rsidRDefault="007C33BC" w:rsidP="00CD0D62">
      <w:pPr>
        <w:pStyle w:val="Bezmezer"/>
        <w:spacing w:after="120"/>
      </w:pPr>
      <w:r>
        <w:rPr>
          <w:lang w:eastAsia="cs-CZ"/>
        </w:rPr>
        <w:t xml:space="preserve">Podrobnosti k formě a obsahu nabídky jsou uvedeny v </w:t>
      </w:r>
      <w:r w:rsidR="00CD5B12">
        <w:t>Obecných podmínkách zadávacího řízení</w:t>
      </w:r>
      <w:r>
        <w:t xml:space="preserve">. </w:t>
      </w:r>
      <w:hyperlink w:anchor="_NABÍDKA" w:history="1">
        <w:r w:rsidRPr="0067648B">
          <w:rPr>
            <w:rStyle w:val="Hypertextovodkaz"/>
            <w:sz w:val="18"/>
            <w:szCs w:val="18"/>
          </w:rPr>
          <w:t>ODKAZ</w:t>
        </w:r>
      </w:hyperlink>
    </w:p>
    <w:p w14:paraId="15898523" w14:textId="5A471D71" w:rsidR="00CD0D62" w:rsidRDefault="0067648B" w:rsidP="00CD0D62">
      <w:pPr>
        <w:pStyle w:val="Bezmezer"/>
        <w:spacing w:after="120"/>
      </w:pPr>
      <w:r>
        <w:t>Zadavatel doporučuje následující řazení nabídky</w:t>
      </w:r>
      <w:r w:rsidR="00CD0D62">
        <w:t>:</w:t>
      </w:r>
    </w:p>
    <w:p w14:paraId="39B0B7AE" w14:textId="7B9F69DB" w:rsidR="00C268F6" w:rsidRPr="00247E28" w:rsidRDefault="00670E5B" w:rsidP="00285D79">
      <w:pPr>
        <w:pStyle w:val="Odstavecseseznamem"/>
        <w:numPr>
          <w:ilvl w:val="0"/>
          <w:numId w:val="7"/>
        </w:numPr>
        <w:ind w:left="284" w:hanging="284"/>
        <w:rPr>
          <w:highlight w:val="yellow"/>
        </w:rPr>
      </w:pPr>
      <w:commentRangeStart w:id="100"/>
      <w:r w:rsidRPr="00247E28">
        <w:rPr>
          <w:b/>
          <w:highlight w:val="yellow"/>
        </w:rPr>
        <w:t>d</w:t>
      </w:r>
      <w:r w:rsidR="00C268F6" w:rsidRPr="00247E28">
        <w:rPr>
          <w:b/>
          <w:highlight w:val="yellow"/>
        </w:rPr>
        <w:t>oklad o poskytnutí jistoty</w:t>
      </w:r>
      <w:r w:rsidR="00CE32EB" w:rsidRPr="00247E28">
        <w:rPr>
          <w:highlight w:val="yellow"/>
        </w:rPr>
        <w:t>, pokud je jistota zadavatelem požadována</w:t>
      </w:r>
      <w:r w:rsidR="008A5A3A" w:rsidRPr="00247E28">
        <w:rPr>
          <w:highlight w:val="yellow"/>
        </w:rPr>
        <w:t>,</w:t>
      </w:r>
      <w:r w:rsidR="00C268F6" w:rsidRPr="00247E28">
        <w:rPr>
          <w:highlight w:val="yellow"/>
        </w:rPr>
        <w:t xml:space="preserve"> </w:t>
      </w:r>
      <w:r w:rsidR="00CE32EB" w:rsidRPr="00247E28">
        <w:rPr>
          <w:highlight w:val="yellow"/>
        </w:rPr>
        <w:t>v</w:t>
      </w:r>
      <w:r w:rsidRPr="00247E28">
        <w:rPr>
          <w:highlight w:val="yellow"/>
        </w:rPr>
        <w:t xml:space="preserve"> souladu s </w:t>
      </w:r>
      <w:r w:rsidR="00CE32EB" w:rsidRPr="00247E28">
        <w:rPr>
          <w:highlight w:val="yellow"/>
        </w:rPr>
        <w:t xml:space="preserve">čl. </w:t>
      </w:r>
      <w:r w:rsidR="002C50BF">
        <w:rPr>
          <w:highlight w:val="yellow"/>
        </w:rPr>
        <w:t>4</w:t>
      </w:r>
      <w:r w:rsidR="00CE32EB" w:rsidRPr="00247E28">
        <w:rPr>
          <w:highlight w:val="yellow"/>
        </w:rPr>
        <w:t xml:space="preserve">.1 </w:t>
      </w:r>
      <w:r w:rsidR="0067648B" w:rsidRPr="00247E28">
        <w:rPr>
          <w:highlight w:val="yellow"/>
        </w:rPr>
        <w:t>ZD</w:t>
      </w:r>
      <w:commentRangeEnd w:id="100"/>
      <w:r w:rsidR="00E140EE" w:rsidRPr="00247E28">
        <w:rPr>
          <w:rStyle w:val="Odkaznakoment"/>
          <w:rFonts w:ascii="Cambria" w:eastAsia="Cambria" w:hAnsi="Cambria" w:cs="Times New Roman"/>
          <w:highlight w:val="yellow"/>
        </w:rPr>
        <w:commentReference w:id="100"/>
      </w:r>
      <w:r w:rsidR="00795769" w:rsidRPr="00247E28">
        <w:rPr>
          <w:highlight w:val="yellow"/>
        </w:rPr>
        <w:t>;</w:t>
      </w:r>
      <w:r w:rsidR="00C268F6" w:rsidRPr="00247E28">
        <w:rPr>
          <w:highlight w:val="yellow"/>
        </w:rPr>
        <w:t xml:space="preserve"> </w:t>
      </w:r>
    </w:p>
    <w:p w14:paraId="4B836F64" w14:textId="05619E03" w:rsidR="00C268F6" w:rsidRPr="00C268F6" w:rsidRDefault="00BC2479" w:rsidP="00285D79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>
        <w:rPr>
          <w:b/>
        </w:rPr>
        <w:t>vyplněn</w:t>
      </w:r>
      <w:r w:rsidR="0067648B">
        <w:rPr>
          <w:b/>
        </w:rPr>
        <w:t>á</w:t>
      </w:r>
      <w:r>
        <w:rPr>
          <w:b/>
        </w:rPr>
        <w:t xml:space="preserve"> Příloh</w:t>
      </w:r>
      <w:r w:rsidR="0067648B">
        <w:rPr>
          <w:b/>
        </w:rPr>
        <w:t>a</w:t>
      </w:r>
      <w:r w:rsidR="00C268F6" w:rsidRPr="00C268F6">
        <w:rPr>
          <w:b/>
        </w:rPr>
        <w:t xml:space="preserve"> č. 1 </w:t>
      </w:r>
      <w:r w:rsidR="0067648B">
        <w:rPr>
          <w:b/>
        </w:rPr>
        <w:t>ZD</w:t>
      </w:r>
      <w:r w:rsidR="00C268F6" w:rsidRPr="00C268F6">
        <w:rPr>
          <w:b/>
        </w:rPr>
        <w:t xml:space="preserve"> - Krycí list nabídky</w:t>
      </w:r>
      <w:r w:rsidR="00C268F6" w:rsidRPr="008A5A3A">
        <w:t>;</w:t>
      </w:r>
    </w:p>
    <w:p w14:paraId="6F2BEE78" w14:textId="68C5B7C3" w:rsidR="00C268F6" w:rsidRPr="00670E5B" w:rsidRDefault="00BC2479" w:rsidP="00285D79">
      <w:pPr>
        <w:pStyle w:val="Odstavecseseznamem"/>
        <w:numPr>
          <w:ilvl w:val="0"/>
          <w:numId w:val="7"/>
        </w:numPr>
        <w:ind w:left="284" w:hanging="284"/>
        <w:rPr>
          <w:strike/>
        </w:rPr>
      </w:pPr>
      <w:r>
        <w:rPr>
          <w:b/>
        </w:rPr>
        <w:t xml:space="preserve">vyplněný </w:t>
      </w:r>
      <w:r w:rsidRPr="00BC2479">
        <w:rPr>
          <w:b/>
        </w:rPr>
        <w:t>položkový soupis prací s výkazem výměr</w:t>
      </w:r>
      <w:r>
        <w:rPr>
          <w:b/>
        </w:rPr>
        <w:t xml:space="preserve"> (položkový rozpočet), </w:t>
      </w:r>
      <w:r w:rsidR="008A5A3A" w:rsidRPr="008A5A3A">
        <w:t>dle</w:t>
      </w:r>
      <w:r w:rsidRPr="008A5A3A">
        <w:t xml:space="preserve"> </w:t>
      </w:r>
      <w:r w:rsidR="0067648B" w:rsidRPr="008A5A3A">
        <w:t>P</w:t>
      </w:r>
      <w:r w:rsidRPr="008A5A3A">
        <w:t xml:space="preserve">řílohy č. </w:t>
      </w:r>
      <w:r w:rsidR="0067648B" w:rsidRPr="008A5A3A">
        <w:t>2</w:t>
      </w:r>
      <w:r w:rsidRPr="008A5A3A">
        <w:t xml:space="preserve"> </w:t>
      </w:r>
      <w:r w:rsidR="0067648B" w:rsidRPr="008A5A3A">
        <w:t>ZD</w:t>
      </w:r>
      <w:r w:rsidRPr="008A5A3A">
        <w:t xml:space="preserve">; </w:t>
      </w:r>
    </w:p>
    <w:p w14:paraId="348321B1" w14:textId="75D75CA6" w:rsidR="00C268F6" w:rsidRPr="00670E5B" w:rsidRDefault="00BC2479" w:rsidP="00285D79">
      <w:pPr>
        <w:pStyle w:val="Odstavecseseznamem"/>
        <w:numPr>
          <w:ilvl w:val="0"/>
          <w:numId w:val="7"/>
        </w:numPr>
        <w:ind w:left="284" w:hanging="284"/>
        <w:rPr>
          <w:b/>
          <w:strike/>
        </w:rPr>
      </w:pPr>
      <w:r w:rsidRPr="00CD0D62">
        <w:rPr>
          <w:b/>
        </w:rPr>
        <w:t>vyplněn</w:t>
      </w:r>
      <w:r w:rsidR="0067648B">
        <w:rPr>
          <w:b/>
        </w:rPr>
        <w:t>á</w:t>
      </w:r>
      <w:r w:rsidRPr="00CD0D62">
        <w:rPr>
          <w:b/>
        </w:rPr>
        <w:t xml:space="preserve"> </w:t>
      </w:r>
      <w:r w:rsidR="0067648B">
        <w:rPr>
          <w:b/>
        </w:rPr>
        <w:t>P</w:t>
      </w:r>
      <w:r w:rsidRPr="00CD0D62">
        <w:rPr>
          <w:b/>
        </w:rPr>
        <w:t>říloh</w:t>
      </w:r>
      <w:r w:rsidR="0067648B">
        <w:rPr>
          <w:b/>
        </w:rPr>
        <w:t>a</w:t>
      </w:r>
      <w:r w:rsidR="00C268F6" w:rsidRPr="00CD0D62">
        <w:rPr>
          <w:rFonts w:cs="Arial"/>
          <w:b/>
        </w:rPr>
        <w:t xml:space="preserve"> č. 4 ZD </w:t>
      </w:r>
      <w:r w:rsidR="00DD153D">
        <w:rPr>
          <w:rFonts w:cs="Arial"/>
          <w:b/>
        </w:rPr>
        <w:t>–</w:t>
      </w:r>
      <w:r w:rsidR="00C268F6" w:rsidRPr="00CD0D62">
        <w:rPr>
          <w:rFonts w:cs="Arial"/>
          <w:b/>
        </w:rPr>
        <w:t xml:space="preserve"> </w:t>
      </w:r>
      <w:r w:rsidR="00C268F6" w:rsidRPr="00C721EE">
        <w:rPr>
          <w:b/>
          <w:iCs/>
        </w:rPr>
        <w:t>Čestné prohlášení</w:t>
      </w:r>
      <w:r w:rsidR="00C721EE">
        <w:rPr>
          <w:b/>
          <w:iCs/>
        </w:rPr>
        <w:t xml:space="preserve"> </w:t>
      </w:r>
      <w:r w:rsidR="00C721EE" w:rsidRPr="00C721EE">
        <w:rPr>
          <w:iCs/>
        </w:rPr>
        <w:t xml:space="preserve">(prohlášení o </w:t>
      </w:r>
      <w:r w:rsidR="00C721EE">
        <w:rPr>
          <w:iCs/>
        </w:rPr>
        <w:t xml:space="preserve">způsobilosti a </w:t>
      </w:r>
      <w:r w:rsidR="00C721EE" w:rsidRPr="00C721EE">
        <w:rPr>
          <w:iCs/>
        </w:rPr>
        <w:t>kvalifikaci, prohlášení o poddodavatelích, prohlášení k odpovědnému veřejnému zadávání, prohlášení o akceptaci smluvních podmínek, prohlášení o neexistenci střetu zájmů, prohlášení k mezinárodním sankcím proti Rusku a Bělorusku, příp. další)</w:t>
      </w:r>
      <w:r w:rsidR="008A5A3A" w:rsidRPr="00C721EE">
        <w:t>;</w:t>
      </w:r>
    </w:p>
    <w:p w14:paraId="04E2C073" w14:textId="2497DAC2" w:rsidR="00BC2479" w:rsidRDefault="00670E5B" w:rsidP="00285D79">
      <w:pPr>
        <w:pStyle w:val="Odstavecseseznamem"/>
        <w:numPr>
          <w:ilvl w:val="0"/>
          <w:numId w:val="7"/>
        </w:numPr>
        <w:ind w:left="284" w:hanging="284"/>
        <w:rPr>
          <w:iCs/>
        </w:rPr>
      </w:pPr>
      <w:r>
        <w:rPr>
          <w:b/>
          <w:iCs/>
        </w:rPr>
        <w:t>p</w:t>
      </w:r>
      <w:r w:rsidR="00547512" w:rsidRPr="00795769">
        <w:rPr>
          <w:b/>
          <w:iCs/>
        </w:rPr>
        <w:t xml:space="preserve">řípadné </w:t>
      </w:r>
      <w:r>
        <w:t>další doklady a informace</w:t>
      </w:r>
      <w:r w:rsidR="008A5A3A">
        <w:rPr>
          <w:b/>
          <w:iCs/>
        </w:rPr>
        <w:t>;</w:t>
      </w:r>
    </w:p>
    <w:p w14:paraId="35EE03D9" w14:textId="16E21F1F" w:rsidR="0014736E" w:rsidRPr="0014736E" w:rsidRDefault="00670E5B" w:rsidP="0014736E">
      <w:pPr>
        <w:pStyle w:val="Odstavecseseznamem"/>
        <w:numPr>
          <w:ilvl w:val="0"/>
          <w:numId w:val="7"/>
        </w:numPr>
        <w:ind w:left="284" w:hanging="284"/>
        <w:rPr>
          <w:iCs/>
          <w:highlight w:val="yellow"/>
        </w:rPr>
      </w:pPr>
      <w:r w:rsidRPr="00247E28">
        <w:rPr>
          <w:b/>
          <w:highlight w:val="yellow"/>
        </w:rPr>
        <w:t>n</w:t>
      </w:r>
      <w:r w:rsidR="00795769" w:rsidRPr="00247E28">
        <w:rPr>
          <w:b/>
          <w:highlight w:val="yellow"/>
        </w:rPr>
        <w:t>ávrh harmonogramu prací</w:t>
      </w:r>
      <w:commentRangeStart w:id="101"/>
      <w:commentRangeEnd w:id="101"/>
      <w:r w:rsidRPr="00247E28">
        <w:rPr>
          <w:rStyle w:val="Odkaznakoment"/>
          <w:rFonts w:ascii="Cambria" w:eastAsia="Cambria" w:hAnsi="Cambria" w:cs="Times New Roman"/>
          <w:highlight w:val="yellow"/>
        </w:rPr>
        <w:commentReference w:id="101"/>
      </w:r>
    </w:p>
    <w:p w14:paraId="7BD096B7" w14:textId="2C14E424" w:rsidR="0014736E" w:rsidRPr="0014736E" w:rsidRDefault="0014736E" w:rsidP="0014736E">
      <w:pPr>
        <w:rPr>
          <w:i/>
          <w:iCs/>
        </w:rPr>
      </w:pPr>
      <w:r w:rsidRPr="0014736E">
        <w:rPr>
          <w:i/>
          <w:iCs/>
        </w:rPr>
        <w:t xml:space="preserve">Vyplněný návrh smlouvy není do nabídky požadován. Údaje do smlouvy s vybraným dodavatelem budou použity z Krycího listu nabídky a soupisu prací s výkazem výměr. </w:t>
      </w:r>
    </w:p>
    <w:p w14:paraId="57F4E978" w14:textId="77777777" w:rsidR="00FB783F" w:rsidRPr="00FB783F" w:rsidRDefault="00FB783F" w:rsidP="00FB783F">
      <w:pPr>
        <w:pStyle w:val="Nadpis1"/>
      </w:pPr>
      <w:bookmarkStart w:id="102" w:name="_ZADÁVACÍ_ŘÍZENÍ_1"/>
      <w:bookmarkStart w:id="103" w:name="_Toc65671005"/>
      <w:bookmarkStart w:id="104" w:name="_Toc95137651"/>
      <w:bookmarkStart w:id="105" w:name="_Toc199490325"/>
      <w:bookmarkEnd w:id="102"/>
      <w:r w:rsidRPr="00FB783F">
        <w:lastRenderedPageBreak/>
        <w:t xml:space="preserve">ZADÁVACÍ </w:t>
      </w:r>
      <w:commentRangeStart w:id="106"/>
      <w:r w:rsidRPr="00FB783F">
        <w:t>ŘÍZENÍ</w:t>
      </w:r>
      <w:bookmarkEnd w:id="103"/>
      <w:bookmarkEnd w:id="104"/>
      <w:commentRangeEnd w:id="106"/>
      <w:r w:rsidR="002B35E4">
        <w:rPr>
          <w:rStyle w:val="Odkaznakoment"/>
          <w:rFonts w:ascii="Cambria" w:eastAsia="Cambria" w:hAnsi="Cambria" w:cs="Times New Roman"/>
          <w:b w:val="0"/>
        </w:rPr>
        <w:commentReference w:id="106"/>
      </w:r>
      <w:bookmarkEnd w:id="105"/>
    </w:p>
    <w:p w14:paraId="2FC8576D" w14:textId="77777777" w:rsidR="00CD0D62" w:rsidRDefault="00CD0D62" w:rsidP="00CD0D62">
      <w:pPr>
        <w:rPr>
          <w:lang w:eastAsia="cs-CZ"/>
        </w:rPr>
      </w:pPr>
      <w:bookmarkStart w:id="107" w:name="_Toc65671006"/>
      <w:bookmarkStart w:id="108" w:name="_Toc95137652"/>
      <w:r>
        <w:rPr>
          <w:lang w:eastAsia="cs-CZ"/>
        </w:rPr>
        <w:t xml:space="preserve">Podrobnosti k průběhu zadávacího řízení jsou uvedeny v </w:t>
      </w:r>
      <w:r w:rsidR="00CD5B12">
        <w:t>Obecných podmínkách zadávacího řízení</w:t>
      </w:r>
      <w:r>
        <w:t xml:space="preserve">. </w:t>
      </w:r>
      <w:hyperlink w:anchor="_ZADÁVACÍ_ŘÍZENÍ" w:history="1">
        <w:r w:rsidRPr="00BA4DDA">
          <w:rPr>
            <w:rStyle w:val="Hypertextovodkaz"/>
            <w:sz w:val="18"/>
            <w:szCs w:val="18"/>
          </w:rPr>
          <w:t>ODKAZ</w:t>
        </w:r>
      </w:hyperlink>
    </w:p>
    <w:p w14:paraId="7A12C624" w14:textId="77777777" w:rsidR="005B37FA" w:rsidRPr="005B37FA" w:rsidRDefault="005B37FA" w:rsidP="005B37FA">
      <w:pPr>
        <w:pStyle w:val="Nadpis1"/>
      </w:pPr>
      <w:bookmarkStart w:id="109" w:name="_ZÁVĚREČNÁ_USTANOVENÍ_1"/>
      <w:bookmarkStart w:id="110" w:name="_Toc65671015"/>
      <w:bookmarkStart w:id="111" w:name="_Toc95137660"/>
      <w:bookmarkStart w:id="112" w:name="_Toc199490326"/>
      <w:bookmarkEnd w:id="107"/>
      <w:bookmarkEnd w:id="108"/>
      <w:bookmarkEnd w:id="109"/>
      <w:r w:rsidRPr="005B37FA">
        <w:t>ZÁVĚREČNÁ USTANOVENÍ</w:t>
      </w:r>
      <w:bookmarkEnd w:id="110"/>
      <w:bookmarkEnd w:id="111"/>
      <w:bookmarkEnd w:id="112"/>
    </w:p>
    <w:p w14:paraId="0DFA19AC" w14:textId="77777777" w:rsidR="00181179" w:rsidRPr="005B37FA" w:rsidRDefault="00181179" w:rsidP="00181179">
      <w:pPr>
        <w:pStyle w:val="Nadpis2"/>
      </w:pPr>
      <w:bookmarkStart w:id="113" w:name="_E-ZAK_1"/>
      <w:bookmarkStart w:id="114" w:name="_Toc174610857"/>
      <w:bookmarkStart w:id="115" w:name="_Toc196825468"/>
      <w:bookmarkStart w:id="116" w:name="_Toc196830964"/>
      <w:bookmarkStart w:id="117" w:name="_Toc199490327"/>
      <w:bookmarkEnd w:id="113"/>
      <w:r>
        <w:t xml:space="preserve">Elektronický nástroj </w:t>
      </w:r>
      <w:commentRangeStart w:id="118"/>
      <w:r w:rsidRPr="00A815E8">
        <w:rPr>
          <w:highlight w:val="yellow"/>
        </w:rPr>
        <w:t>…</w:t>
      </w:r>
      <w:commentRangeEnd w:id="118"/>
      <w:r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118"/>
      </w:r>
      <w:bookmarkEnd w:id="114"/>
      <w:bookmarkEnd w:id="115"/>
      <w:bookmarkEnd w:id="116"/>
      <w:bookmarkEnd w:id="117"/>
    </w:p>
    <w:p w14:paraId="6366262C" w14:textId="77777777" w:rsidR="00181179" w:rsidRDefault="00181179" w:rsidP="00181179">
      <w:r w:rsidRPr="00A55DED">
        <w:t xml:space="preserve">Systém </w:t>
      </w:r>
      <w:commentRangeStart w:id="119"/>
      <w:r w:rsidRPr="00A815E8">
        <w:rPr>
          <w:highlight w:val="yellow"/>
        </w:rPr>
        <w:t>……</w:t>
      </w:r>
      <w:r w:rsidRPr="00A55DED">
        <w:t xml:space="preserve"> </w:t>
      </w:r>
      <w:commentRangeEnd w:id="119"/>
      <w:r>
        <w:rPr>
          <w:rStyle w:val="Odkaznakoment"/>
          <w:rFonts w:ascii="Cambria" w:eastAsia="Cambria" w:hAnsi="Cambria" w:cs="Times New Roman"/>
        </w:rPr>
        <w:commentReference w:id="119"/>
      </w:r>
      <w:r w:rsidRPr="00A55DED">
        <w:t>je certifikovaným elektronickým nástrojem, který slouží zadávání veřejných zakázek. Dodavatelé musí být v </w:t>
      </w:r>
      <w:commentRangeStart w:id="120"/>
      <w:r w:rsidRPr="00A815E8">
        <w:rPr>
          <w:highlight w:val="yellow"/>
        </w:rPr>
        <w:t>……</w:t>
      </w:r>
      <w:r w:rsidRPr="00A55DED">
        <w:t xml:space="preserve"> </w:t>
      </w:r>
      <w:commentRangeEnd w:id="120"/>
      <w:r>
        <w:rPr>
          <w:rStyle w:val="Odkaznakoment"/>
          <w:rFonts w:ascii="Cambria" w:eastAsia="Cambria" w:hAnsi="Cambria" w:cs="Times New Roman"/>
        </w:rPr>
        <w:commentReference w:id="120"/>
      </w:r>
      <w:r w:rsidRPr="00A55DED">
        <w:t>registrováni, aby mohli podat elektronickou nabídku.</w:t>
      </w:r>
    </w:p>
    <w:p w14:paraId="6C2FF9DB" w14:textId="60D34464" w:rsidR="00CD0D62" w:rsidRDefault="00181179" w:rsidP="00181179">
      <w:pPr>
        <w:rPr>
          <w:lang w:eastAsia="cs-CZ"/>
        </w:rPr>
      </w:pPr>
      <w:r>
        <w:rPr>
          <w:lang w:eastAsia="cs-CZ"/>
        </w:rPr>
        <w:t xml:space="preserve">Podrobnosti k elektronickému nástroji </w:t>
      </w:r>
      <w:commentRangeStart w:id="121"/>
      <w:r w:rsidRPr="00A815E8">
        <w:rPr>
          <w:highlight w:val="yellow"/>
        </w:rPr>
        <w:t>……</w:t>
      </w:r>
      <w:r w:rsidRPr="00A55DED">
        <w:t xml:space="preserve"> </w:t>
      </w:r>
      <w:commentRangeEnd w:id="121"/>
      <w:r>
        <w:rPr>
          <w:rStyle w:val="Odkaznakoment"/>
          <w:rFonts w:ascii="Cambria" w:eastAsia="Cambria" w:hAnsi="Cambria" w:cs="Times New Roman"/>
        </w:rPr>
        <w:commentReference w:id="121"/>
      </w:r>
      <w:r>
        <w:rPr>
          <w:lang w:eastAsia="cs-CZ"/>
        </w:rPr>
        <w:t xml:space="preserve">jsou uvedeny v </w:t>
      </w:r>
      <w:r w:rsidR="00CD5B12">
        <w:t>Obecných podmínkách zadávacího řízení</w:t>
      </w:r>
      <w:r w:rsidR="00CD0D62">
        <w:t xml:space="preserve">. </w:t>
      </w:r>
      <w:hyperlink w:anchor="_E-ZAK" w:history="1">
        <w:r w:rsidR="00CD0D62" w:rsidRPr="00991E33">
          <w:rPr>
            <w:rStyle w:val="Hypertextovodkaz"/>
            <w:sz w:val="18"/>
            <w:szCs w:val="18"/>
          </w:rPr>
          <w:t>ODKAZ</w:t>
        </w:r>
      </w:hyperlink>
    </w:p>
    <w:p w14:paraId="6D563706" w14:textId="11B45BC0" w:rsidR="005B37FA" w:rsidRPr="005B37FA" w:rsidRDefault="00156456" w:rsidP="003306A4">
      <w:pPr>
        <w:pStyle w:val="Nadpis2"/>
      </w:pPr>
      <w:bookmarkStart w:id="122" w:name="_Komunikace_1"/>
      <w:bookmarkStart w:id="123" w:name="_Toc199490328"/>
      <w:bookmarkEnd w:id="122"/>
      <w:r>
        <w:t>Komunikace</w:t>
      </w:r>
      <w:bookmarkEnd w:id="123"/>
    </w:p>
    <w:p w14:paraId="1F89C297" w14:textId="0229CC22" w:rsidR="005B37FA" w:rsidRDefault="00181179" w:rsidP="005B37FA">
      <w:r>
        <w:t xml:space="preserve">Komunikace mezi zadavatelem na straně jedné a dodavateli na straně druhé probíhá elektronicky prostřednictvím systému </w:t>
      </w:r>
      <w:commentRangeStart w:id="124"/>
      <w:r w:rsidRPr="00A815E8">
        <w:rPr>
          <w:highlight w:val="yellow"/>
        </w:rPr>
        <w:t>……</w:t>
      </w:r>
      <w:r w:rsidRPr="00A55DED">
        <w:t xml:space="preserve"> </w:t>
      </w:r>
      <w:commentRangeEnd w:id="124"/>
      <w:r>
        <w:rPr>
          <w:rStyle w:val="Odkaznakoment"/>
          <w:rFonts w:ascii="Cambria" w:eastAsia="Cambria" w:hAnsi="Cambria" w:cs="Times New Roman"/>
        </w:rPr>
        <w:commentReference w:id="124"/>
      </w:r>
      <w:r>
        <w:t xml:space="preserve">v detailu VZ uvedeném na úvodní straně </w:t>
      </w:r>
      <w:commentRangeStart w:id="125"/>
      <w:r>
        <w:t>Zadávací dokumentace</w:t>
      </w:r>
      <w:commentRangeEnd w:id="125"/>
      <w:r>
        <w:rPr>
          <w:rStyle w:val="Odkaznakoment"/>
          <w:rFonts w:ascii="Cambria" w:eastAsia="Cambria" w:hAnsi="Cambria" w:cs="Times New Roman"/>
        </w:rPr>
        <w:commentReference w:id="125"/>
      </w:r>
      <w:r w:rsidRPr="00FB783F">
        <w:t>.</w:t>
      </w:r>
      <w:r>
        <w:t xml:space="preserve"> Výjimečně může dodavatel zaslat písemnost na kontaktní e-mail nebo datové schránky zadavatele. Nepřipouští se telefonická komunikace, komunikace v listinné podobě ani osobní jednání, nestanoví-li ZD nebo ZZVZ jinak.</w:t>
      </w:r>
    </w:p>
    <w:p w14:paraId="0AD08418" w14:textId="3E336870" w:rsidR="00156456" w:rsidRDefault="00156456" w:rsidP="005B37FA">
      <w:r>
        <w:rPr>
          <w:lang w:eastAsia="cs-CZ"/>
        </w:rPr>
        <w:t xml:space="preserve">Další podrobnosti ke komunikaci v rámci zadávacího řízení jsou uvedeny v </w:t>
      </w:r>
      <w:r>
        <w:t xml:space="preserve">Obecných podmínkách zadávacího řízení. </w:t>
      </w:r>
      <w:hyperlink w:anchor="_KOMUNIKACE" w:history="1">
        <w:r w:rsidRPr="00991E33">
          <w:rPr>
            <w:rStyle w:val="Hypertextovodkaz"/>
            <w:sz w:val="18"/>
            <w:szCs w:val="18"/>
          </w:rPr>
          <w:t>ODKAZ</w:t>
        </w:r>
      </w:hyperlink>
    </w:p>
    <w:p w14:paraId="02FAD36E" w14:textId="77777777" w:rsidR="005B37FA" w:rsidRPr="005B37FA" w:rsidRDefault="005B37FA" w:rsidP="003306A4">
      <w:pPr>
        <w:pStyle w:val="Nadpis2"/>
      </w:pPr>
      <w:bookmarkStart w:id="126" w:name="_GDPR_1"/>
      <w:bookmarkStart w:id="127" w:name="_Toc65671018"/>
      <w:bookmarkStart w:id="128" w:name="_Toc95137663"/>
      <w:bookmarkStart w:id="129" w:name="_Toc199490329"/>
      <w:bookmarkEnd w:id="126"/>
      <w:r w:rsidRPr="005B37FA">
        <w:t>GDPR</w:t>
      </w:r>
      <w:bookmarkEnd w:id="127"/>
      <w:bookmarkEnd w:id="128"/>
      <w:bookmarkEnd w:id="129"/>
    </w:p>
    <w:p w14:paraId="3ED50231" w14:textId="578BEFE6" w:rsidR="00CD0D62" w:rsidRDefault="00CD0D62" w:rsidP="00CD0D62">
      <w:pPr>
        <w:rPr>
          <w:lang w:eastAsia="cs-CZ"/>
        </w:rPr>
      </w:pPr>
      <w:r>
        <w:rPr>
          <w:lang w:eastAsia="cs-CZ"/>
        </w:rPr>
        <w:t xml:space="preserve">Podrobnosti k GDPR jsou uvedeny v </w:t>
      </w:r>
      <w:r w:rsidR="00CD5B12">
        <w:t>Obecných podmínkách zadávacího řízení</w:t>
      </w:r>
      <w:r>
        <w:t xml:space="preserve">. </w:t>
      </w:r>
      <w:hyperlink w:anchor="_GDPR" w:history="1">
        <w:r w:rsidRPr="00156456">
          <w:rPr>
            <w:rStyle w:val="Hypertextovodkaz"/>
            <w:sz w:val="18"/>
            <w:szCs w:val="18"/>
          </w:rPr>
          <w:t>ODKAZ</w:t>
        </w:r>
      </w:hyperlink>
    </w:p>
    <w:p w14:paraId="2B66A27C" w14:textId="37DC1195" w:rsidR="005B37FA" w:rsidRPr="005B37FA" w:rsidRDefault="00336F77" w:rsidP="003306A4">
      <w:pPr>
        <w:pStyle w:val="Nadpis2"/>
      </w:pPr>
      <w:bookmarkStart w:id="130" w:name="_Toc199490330"/>
      <w:r>
        <w:t>Další informace</w:t>
      </w:r>
      <w:bookmarkEnd w:id="130"/>
    </w:p>
    <w:p w14:paraId="7569E3AE" w14:textId="2BA5BC4D" w:rsidR="00CD0D62" w:rsidRDefault="00336F77" w:rsidP="00CD0D62">
      <w:pPr>
        <w:rPr>
          <w:lang w:eastAsia="cs-CZ"/>
        </w:rPr>
      </w:pPr>
      <w:r>
        <w:rPr>
          <w:lang w:eastAsia="cs-CZ"/>
        </w:rPr>
        <w:t>Další informace k zadávacímu řízení</w:t>
      </w:r>
      <w:r w:rsidR="00CD0D62">
        <w:rPr>
          <w:lang w:eastAsia="cs-CZ"/>
        </w:rPr>
        <w:t xml:space="preserve"> jsou uvedeny v </w:t>
      </w:r>
      <w:r w:rsidR="00CD5B12">
        <w:t>Obecných podmínkách zadávacího řízení</w:t>
      </w:r>
      <w:r w:rsidR="00CD0D62">
        <w:t xml:space="preserve">. </w:t>
      </w:r>
      <w:hyperlink w:anchor="_Další_informace" w:history="1">
        <w:r w:rsidR="00CD0D62" w:rsidRPr="00156456">
          <w:rPr>
            <w:rStyle w:val="Hypertextovodkaz"/>
            <w:sz w:val="18"/>
            <w:szCs w:val="18"/>
          </w:rPr>
          <w:t>ODKAZ</w:t>
        </w:r>
      </w:hyperlink>
    </w:p>
    <w:p w14:paraId="5035B2D3" w14:textId="3A191625" w:rsidR="009C64BE" w:rsidRPr="009C64BE" w:rsidRDefault="009C64BE" w:rsidP="009C64BE">
      <w:pPr>
        <w:pStyle w:val="Nadpis1"/>
      </w:pPr>
      <w:bookmarkStart w:id="131" w:name="_Toc65671020"/>
      <w:bookmarkStart w:id="132" w:name="_Toc95137665"/>
      <w:bookmarkStart w:id="133" w:name="_Toc199490331"/>
      <w:r w:rsidRPr="009C64BE">
        <w:t>PŘÍLOHY</w:t>
      </w:r>
      <w:bookmarkEnd w:id="131"/>
      <w:bookmarkEnd w:id="132"/>
      <w:r w:rsidR="00CD0D62">
        <w:t xml:space="preserve"> </w:t>
      </w:r>
      <w:r w:rsidR="00FF1819">
        <w:t>ZADÁVACÍ DOKUMENTACE</w:t>
      </w:r>
      <w:bookmarkEnd w:id="133"/>
    </w:p>
    <w:p w14:paraId="371A16CE" w14:textId="00692879" w:rsidR="009C64BE" w:rsidRPr="00733808" w:rsidRDefault="009C64BE" w:rsidP="00285D79">
      <w:pPr>
        <w:pStyle w:val="Odstavecseseznamem"/>
        <w:numPr>
          <w:ilvl w:val="0"/>
          <w:numId w:val="11"/>
        </w:numPr>
        <w:ind w:left="426" w:hanging="284"/>
      </w:pPr>
      <w:r w:rsidRPr="00733808">
        <w:t xml:space="preserve">Příloha č. 1 – Krycí list nabídky </w:t>
      </w:r>
    </w:p>
    <w:p w14:paraId="0369CD7A" w14:textId="7B3DDF2F" w:rsidR="00DB1102" w:rsidRDefault="009C64BE" w:rsidP="00285D79">
      <w:pPr>
        <w:pStyle w:val="Odstavecseseznamem"/>
        <w:numPr>
          <w:ilvl w:val="0"/>
          <w:numId w:val="11"/>
        </w:numPr>
        <w:ind w:left="426" w:hanging="284"/>
      </w:pPr>
      <w:r w:rsidRPr="00733808">
        <w:t>Příloha č.</w:t>
      </w:r>
      <w:r>
        <w:t xml:space="preserve"> </w:t>
      </w:r>
      <w:r w:rsidR="00DB1102">
        <w:t>2</w:t>
      </w:r>
      <w:r w:rsidRPr="00733808">
        <w:t xml:space="preserve"> – Projektová dokumentace pro provedení stavby, vč. soupisu prací a výkaz</w:t>
      </w:r>
      <w:r>
        <w:t>u</w:t>
      </w:r>
      <w:r w:rsidRPr="00733808">
        <w:t xml:space="preserve"> výměr, zpracovaná</w:t>
      </w:r>
    </w:p>
    <w:p w14:paraId="63EA20DC" w14:textId="0CFC7074" w:rsidR="009C64BE" w:rsidRDefault="009C64BE" w:rsidP="006C44D8">
      <w:pPr>
        <w:pStyle w:val="Odstavecseseznamem"/>
        <w:ind w:left="426"/>
      </w:pPr>
      <w:r w:rsidRPr="00733808">
        <w:t xml:space="preserve"> autorizovanou osobou</w:t>
      </w:r>
    </w:p>
    <w:p w14:paraId="6C7CF1D7" w14:textId="04746230" w:rsidR="00DB1102" w:rsidRPr="00733808" w:rsidRDefault="00DB1102" w:rsidP="00DB1102">
      <w:pPr>
        <w:pStyle w:val="Odstavecseseznamem"/>
        <w:numPr>
          <w:ilvl w:val="0"/>
          <w:numId w:val="11"/>
        </w:numPr>
        <w:ind w:left="426" w:hanging="284"/>
      </w:pPr>
      <w:r>
        <w:t>Příloha č. 3</w:t>
      </w:r>
      <w:r w:rsidRPr="00733808">
        <w:t xml:space="preserve"> –</w:t>
      </w:r>
      <w:r>
        <w:t xml:space="preserve"> </w:t>
      </w:r>
      <w:r w:rsidRPr="00733808">
        <w:t xml:space="preserve">Návrh smlouvy </w:t>
      </w:r>
    </w:p>
    <w:p w14:paraId="27FB7882" w14:textId="54D96C1B" w:rsidR="009C64BE" w:rsidRPr="00733808" w:rsidRDefault="009C64BE" w:rsidP="00285D79">
      <w:pPr>
        <w:pStyle w:val="Odstavecseseznamem"/>
        <w:numPr>
          <w:ilvl w:val="0"/>
          <w:numId w:val="11"/>
        </w:numPr>
        <w:ind w:left="426" w:hanging="284"/>
      </w:pPr>
      <w:r w:rsidRPr="00733808">
        <w:t xml:space="preserve">Příloha č. 4 – </w:t>
      </w:r>
      <w:r w:rsidRPr="00C721EE">
        <w:t>Čestné prohlášení</w:t>
      </w:r>
    </w:p>
    <w:p w14:paraId="22950688" w14:textId="4E020A16" w:rsidR="00CC695C" w:rsidRPr="008A7412" w:rsidRDefault="009C64BE" w:rsidP="005757C7">
      <w:pPr>
        <w:pStyle w:val="Odstavecseseznamem"/>
        <w:numPr>
          <w:ilvl w:val="0"/>
          <w:numId w:val="11"/>
        </w:numPr>
        <w:ind w:left="426" w:hanging="284"/>
        <w:rPr>
          <w:highlight w:val="yellow"/>
        </w:rPr>
      </w:pPr>
      <w:r w:rsidRPr="008A7412">
        <w:rPr>
          <w:highlight w:val="yellow"/>
        </w:rPr>
        <w:t>Příloha č. 5</w:t>
      </w:r>
      <w:r w:rsidR="00FD41F0" w:rsidRPr="008A7412">
        <w:rPr>
          <w:highlight w:val="yellow"/>
        </w:rPr>
        <w:t xml:space="preserve"> – </w:t>
      </w:r>
      <w:r w:rsidRPr="008A7412">
        <w:rPr>
          <w:highlight w:val="yellow"/>
        </w:rPr>
        <w:t>Harmonogram stavby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D353D0" w:rsidRPr="00B756A3" w14:paraId="7E936303" w14:textId="77777777" w:rsidTr="00135A2B">
        <w:trPr>
          <w:trHeight w:val="304"/>
        </w:trPr>
        <w:tc>
          <w:tcPr>
            <w:tcW w:w="3823" w:type="dxa"/>
          </w:tcPr>
          <w:p w14:paraId="671DD579" w14:textId="77777777" w:rsidR="00D353D0" w:rsidRPr="00B756A3" w:rsidRDefault="00D353D0" w:rsidP="00135A2B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  <w:r w:rsidRPr="00B756A3">
              <w:rPr>
                <w:rFonts w:eastAsia="Times New Roman" w:cs="Calibri"/>
                <w:szCs w:val="24"/>
                <w:lang w:eastAsia="cs-CZ"/>
              </w:rPr>
              <w:t xml:space="preserve">V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dne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</w:t>
            </w:r>
          </w:p>
        </w:tc>
      </w:tr>
      <w:tr w:rsidR="00D353D0" w:rsidRPr="00B756A3" w14:paraId="7C135A0B" w14:textId="77777777" w:rsidTr="00135A2B">
        <w:trPr>
          <w:trHeight w:val="651"/>
        </w:trPr>
        <w:tc>
          <w:tcPr>
            <w:tcW w:w="3823" w:type="dxa"/>
            <w:tcBorders>
              <w:bottom w:val="single" w:sz="4" w:space="0" w:color="auto"/>
            </w:tcBorders>
          </w:tcPr>
          <w:p w14:paraId="774A650B" w14:textId="77777777" w:rsidR="00D353D0" w:rsidRPr="00B756A3" w:rsidRDefault="00D353D0" w:rsidP="00135A2B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D353D0" w:rsidRPr="00B756A3" w14:paraId="74E842B4" w14:textId="77777777" w:rsidTr="00135A2B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0D724C5D" w14:textId="77777777" w:rsidR="00D353D0" w:rsidRPr="00B756A3" w:rsidRDefault="00D353D0" w:rsidP="00135A2B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D353D0" w:rsidRPr="00B756A3" w14:paraId="6986B673" w14:textId="77777777" w:rsidTr="00135A2B">
        <w:tc>
          <w:tcPr>
            <w:tcW w:w="3823" w:type="dxa"/>
          </w:tcPr>
          <w:p w14:paraId="0D53F911" w14:textId="77777777" w:rsidR="00D353D0" w:rsidRPr="00B756A3" w:rsidRDefault="00D353D0" w:rsidP="00135A2B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3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34"/>
            <w:r>
              <w:rPr>
                <w:rStyle w:val="Odkaznakoment"/>
                <w:rFonts w:ascii="Cambria" w:eastAsia="Cambria" w:hAnsi="Cambria" w:cs="Times New Roman"/>
              </w:rPr>
              <w:commentReference w:id="134"/>
            </w:r>
          </w:p>
        </w:tc>
      </w:tr>
      <w:tr w:rsidR="00D353D0" w:rsidRPr="00B756A3" w14:paraId="2BBDBFCE" w14:textId="77777777" w:rsidTr="00135A2B">
        <w:tc>
          <w:tcPr>
            <w:tcW w:w="3823" w:type="dxa"/>
          </w:tcPr>
          <w:p w14:paraId="7012393C" w14:textId="77777777" w:rsidR="00D353D0" w:rsidRDefault="00D353D0" w:rsidP="00135A2B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062A9C60" w14:textId="77777777" w:rsidR="00D353D0" w:rsidRPr="00B756A3" w:rsidRDefault="00D353D0" w:rsidP="00135A2B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5981C59" w14:textId="04525F47" w:rsidR="005757C7" w:rsidRDefault="005757C7">
      <w:pPr>
        <w:spacing w:after="160" w:line="259" w:lineRule="auto"/>
        <w:jc w:val="left"/>
        <w:rPr>
          <w:highlight w:val="green"/>
        </w:rPr>
      </w:pPr>
      <w:r>
        <w:rPr>
          <w:highlight w:val="green"/>
        </w:rPr>
        <w:br w:type="page"/>
      </w:r>
    </w:p>
    <w:p w14:paraId="74C83A01" w14:textId="3C6662F2" w:rsidR="00353E5D" w:rsidRDefault="00D60E0C" w:rsidP="00B9058B">
      <w:pPr>
        <w:pStyle w:val="Nadpis1"/>
        <w:numPr>
          <w:ilvl w:val="0"/>
          <w:numId w:val="0"/>
        </w:numPr>
        <w:jc w:val="center"/>
      </w:pPr>
      <w:bookmarkStart w:id="135" w:name="_ZADAVATELSKÉ_PODMÍNKY"/>
      <w:bookmarkStart w:id="136" w:name="_Toc199490332"/>
      <w:bookmarkEnd w:id="135"/>
      <w:r>
        <w:lastRenderedPageBreak/>
        <w:t>OBECNÉ PODMÍNKY ZADÁVACÍHO ŘÍZENÍ</w:t>
      </w:r>
      <w:bookmarkEnd w:id="136"/>
    </w:p>
    <w:p w14:paraId="7A6B50A2" w14:textId="6BCAEC38" w:rsidR="00F9403F" w:rsidRDefault="00353E5D" w:rsidP="00C20EE5">
      <w:r w:rsidRPr="00353E5D">
        <w:t xml:space="preserve">Zadavatel níže upřesňuje </w:t>
      </w:r>
      <w:r w:rsidR="00DB1102">
        <w:t>podmínky zadávacího řízení a pojmy užívané v Zadávací dokumentaci</w:t>
      </w:r>
      <w:r w:rsidR="00C20EE5">
        <w:t>.</w:t>
      </w:r>
    </w:p>
    <w:p w14:paraId="629D58DE" w14:textId="2AE42236" w:rsidR="0045331A" w:rsidRPr="00025274" w:rsidRDefault="0045331A" w:rsidP="002C4906">
      <w:pPr>
        <w:pStyle w:val="Nadpis1"/>
        <w:numPr>
          <w:ilvl w:val="0"/>
          <w:numId w:val="18"/>
        </w:numPr>
      </w:pPr>
      <w:bookmarkStart w:id="137" w:name="_ADMINISTRÁTOR"/>
      <w:bookmarkStart w:id="138" w:name="_Toc155708949"/>
      <w:bookmarkStart w:id="139" w:name="_Toc199490333"/>
      <w:bookmarkEnd w:id="137"/>
      <w:r w:rsidRPr="00025274">
        <w:t>VEŘEJNÁ ZAKÁZKA</w:t>
      </w:r>
      <w:bookmarkEnd w:id="138"/>
      <w:bookmarkEnd w:id="139"/>
    </w:p>
    <w:p w14:paraId="172099AF" w14:textId="5C5716E4" w:rsidR="0045331A" w:rsidRPr="001530E5" w:rsidRDefault="00353E5D" w:rsidP="0045331A">
      <w:pPr>
        <w:rPr>
          <w:rFonts w:cs="Calibri"/>
        </w:rPr>
      </w:pPr>
      <w:r>
        <w:rPr>
          <w:rFonts w:cs="Calibri"/>
        </w:rPr>
        <w:t>Jedná se o podlimitní veřejnou zakázku na stavební práce</w:t>
      </w:r>
      <w:r w:rsidR="0045331A" w:rsidRPr="001530E5">
        <w:rPr>
          <w:rFonts w:cs="Calibri"/>
        </w:rPr>
        <w:t>. S vybraným dodavatelem bude uzavřena smlouva po skončení zadávacího řízení.</w:t>
      </w:r>
    </w:p>
    <w:p w14:paraId="3B1B68DD" w14:textId="00FA0A9F" w:rsidR="0045331A" w:rsidRDefault="0045331A" w:rsidP="00C916D2">
      <w:r w:rsidRPr="00353E5D">
        <w:t xml:space="preserve">Zadavatel stanovil základní předpokládanou hodnotu VZ na základě zpracované projektové dokumentace. </w:t>
      </w:r>
    </w:p>
    <w:p w14:paraId="3977B4DA" w14:textId="102C2470" w:rsidR="00A30389" w:rsidRDefault="0045331A" w:rsidP="0045331A">
      <w:pPr>
        <w:rPr>
          <w:highlight w:val="green"/>
          <w:lang w:eastAsia="cs-CZ"/>
        </w:rPr>
      </w:pPr>
      <w:r w:rsidRPr="00372740">
        <w:t>Odpovědné veřejné zadávání</w:t>
      </w:r>
      <w:r>
        <w:t xml:space="preserve"> (OVZ)</w:t>
      </w:r>
      <w:r w:rsidR="00025274">
        <w:t xml:space="preserve">: </w:t>
      </w:r>
      <w:r w:rsidRPr="00353E5D">
        <w:t>Zadavatel zohlednil zásady OVZ</w:t>
      </w:r>
      <w:r w:rsidR="00A30389">
        <w:t xml:space="preserve"> podle</w:t>
      </w:r>
      <w:r w:rsidR="00353E5D" w:rsidRPr="00353E5D">
        <w:t xml:space="preserve"> § 6 odst. 4 ZZVZ. </w:t>
      </w:r>
      <w:r w:rsidRPr="00353E5D">
        <w:t xml:space="preserve"> </w:t>
      </w:r>
    </w:p>
    <w:p w14:paraId="758F2A99" w14:textId="77777777" w:rsidR="0045331A" w:rsidRPr="00025274" w:rsidRDefault="0045331A" w:rsidP="00121F69">
      <w:pPr>
        <w:pStyle w:val="Nadpis1"/>
      </w:pPr>
      <w:bookmarkStart w:id="140" w:name="_KVALIFIKACE"/>
      <w:bookmarkStart w:id="141" w:name="_Toc155708950"/>
      <w:bookmarkStart w:id="142" w:name="_Toc199490334"/>
      <w:bookmarkEnd w:id="140"/>
      <w:r w:rsidRPr="00025274">
        <w:t>KVALIFIKACE</w:t>
      </w:r>
      <w:bookmarkEnd w:id="141"/>
      <w:bookmarkEnd w:id="142"/>
    </w:p>
    <w:p w14:paraId="106235EF" w14:textId="1EEA8DD0" w:rsidR="0045331A" w:rsidRPr="00A30389" w:rsidRDefault="00FA618E" w:rsidP="00A16BE3">
      <w:pPr>
        <w:pStyle w:val="Bezmezer"/>
        <w:spacing w:before="120"/>
        <w:jc w:val="both"/>
        <w:rPr>
          <w:lang w:eastAsia="cs-CZ"/>
        </w:rPr>
      </w:pPr>
      <w:r>
        <w:rPr>
          <w:lang w:eastAsia="cs-CZ"/>
        </w:rPr>
        <w:t>Dodavatel</w:t>
      </w:r>
      <w:r w:rsidR="006D01B3">
        <w:rPr>
          <w:lang w:eastAsia="cs-CZ"/>
        </w:rPr>
        <w:t xml:space="preserve"> prokazuje </w:t>
      </w:r>
      <w:r w:rsidR="0045331A" w:rsidRPr="00A30389">
        <w:rPr>
          <w:lang w:eastAsia="cs-CZ"/>
        </w:rPr>
        <w:t xml:space="preserve">splnění kvalifikace </w:t>
      </w:r>
      <w:r w:rsidR="006D01B3">
        <w:rPr>
          <w:lang w:eastAsia="cs-CZ"/>
        </w:rPr>
        <w:t>předložením</w:t>
      </w:r>
      <w:r w:rsidR="0045331A" w:rsidRPr="00A30389">
        <w:rPr>
          <w:lang w:eastAsia="cs-CZ"/>
        </w:rPr>
        <w:t xml:space="preserve"> čestné</w:t>
      </w:r>
      <w:r w:rsidR="006D01B3">
        <w:rPr>
          <w:lang w:eastAsia="cs-CZ"/>
        </w:rPr>
        <w:t>ho</w:t>
      </w:r>
      <w:r w:rsidR="0045331A" w:rsidRPr="00A30389">
        <w:rPr>
          <w:lang w:eastAsia="cs-CZ"/>
        </w:rPr>
        <w:t xml:space="preserve"> prohlášení nebo jednotné</w:t>
      </w:r>
      <w:r w:rsidR="006D01B3">
        <w:rPr>
          <w:lang w:eastAsia="cs-CZ"/>
        </w:rPr>
        <w:t>ho</w:t>
      </w:r>
      <w:r w:rsidR="0045331A" w:rsidRPr="00A30389">
        <w:rPr>
          <w:lang w:eastAsia="cs-CZ"/>
        </w:rPr>
        <w:t xml:space="preserve"> evropské</w:t>
      </w:r>
      <w:r w:rsidR="00AD0EDC">
        <w:rPr>
          <w:lang w:eastAsia="cs-CZ"/>
        </w:rPr>
        <w:t>ho</w:t>
      </w:r>
      <w:r w:rsidR="0045331A" w:rsidRPr="00A30389">
        <w:rPr>
          <w:lang w:eastAsia="cs-CZ"/>
        </w:rPr>
        <w:t xml:space="preserve"> osvědčení</w:t>
      </w:r>
      <w:r w:rsidR="006D01B3">
        <w:rPr>
          <w:lang w:eastAsia="cs-CZ"/>
        </w:rPr>
        <w:t xml:space="preserve"> </w:t>
      </w:r>
      <w:r w:rsidR="006D01B3" w:rsidRPr="00A30389">
        <w:rPr>
          <w:lang w:eastAsia="cs-CZ"/>
        </w:rPr>
        <w:t>ve své nabídce</w:t>
      </w:r>
      <w:r w:rsidR="0045331A" w:rsidRPr="00A30389">
        <w:rPr>
          <w:lang w:eastAsia="cs-CZ"/>
        </w:rPr>
        <w:t>.</w:t>
      </w:r>
      <w:r w:rsidR="00A16BE3">
        <w:rPr>
          <w:lang w:eastAsia="cs-CZ"/>
        </w:rPr>
        <w:t xml:space="preserve"> Zadavatel je oprávněn požadovat předložení vybraných kvalifikačních dokladů v</w:t>
      </w:r>
      <w:r w:rsidR="00AD0EDC">
        <w:rPr>
          <w:lang w:eastAsia="cs-CZ"/>
        </w:rPr>
        <w:t xml:space="preserve"> elektronických </w:t>
      </w:r>
      <w:r w:rsidR="00A16BE3">
        <w:rPr>
          <w:lang w:eastAsia="cs-CZ"/>
        </w:rPr>
        <w:t xml:space="preserve">kopiích nebo </w:t>
      </w:r>
      <w:r w:rsidR="00FD1779">
        <w:rPr>
          <w:lang w:eastAsia="cs-CZ"/>
        </w:rPr>
        <w:t xml:space="preserve">elektronických </w:t>
      </w:r>
      <w:r w:rsidR="00A16BE3">
        <w:rPr>
          <w:lang w:eastAsia="cs-CZ"/>
        </w:rPr>
        <w:t>originálech či</w:t>
      </w:r>
      <w:r w:rsidR="008E11C8">
        <w:rPr>
          <w:lang w:eastAsia="cs-CZ"/>
        </w:rPr>
        <w:t xml:space="preserve"> autorizovaných konverzích listinných</w:t>
      </w:r>
      <w:r w:rsidR="00686925">
        <w:rPr>
          <w:lang w:eastAsia="cs-CZ"/>
        </w:rPr>
        <w:t xml:space="preserve"> originálních</w:t>
      </w:r>
      <w:r w:rsidR="008E11C8">
        <w:rPr>
          <w:lang w:eastAsia="cs-CZ"/>
        </w:rPr>
        <w:t xml:space="preserve"> dokumentů</w:t>
      </w:r>
      <w:r w:rsidR="00A16BE3">
        <w:rPr>
          <w:lang w:eastAsia="cs-CZ"/>
        </w:rPr>
        <w:t xml:space="preserve"> před uzavřením smlouvy.</w:t>
      </w:r>
    </w:p>
    <w:p w14:paraId="16BB4199" w14:textId="77777777" w:rsidR="0045331A" w:rsidRPr="00565863" w:rsidRDefault="0045331A" w:rsidP="00715B46">
      <w:pPr>
        <w:spacing w:before="120"/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Základní způsobilost</w:t>
      </w:r>
    </w:p>
    <w:p w14:paraId="28D04D0C" w14:textId="4891AE28" w:rsidR="0045331A" w:rsidRPr="00A30389" w:rsidRDefault="0045331A" w:rsidP="00A30389">
      <w:r w:rsidRPr="00A30389">
        <w:t xml:space="preserve">Dodavatel prokáže základní způsobilost </w:t>
      </w:r>
      <w:r w:rsidR="00A904B6">
        <w:t>dle</w:t>
      </w:r>
      <w:r w:rsidRPr="00A30389">
        <w:t xml:space="preserve"> § 74 ZZVZ předložením čestného prohlášení podle Přílohy č. 4 ZD. Způsobilost musí být splněna nejpozději v době 3 měsíců přede dnem zahájení zadávacího řízení.</w:t>
      </w:r>
      <w:r w:rsidR="00C76295">
        <w:t xml:space="preserve"> Konkrétní doklady pro prokázání základní způsobilosti jsou stanovené v § 75 odst. 1 ZZVZ.</w:t>
      </w:r>
    </w:p>
    <w:p w14:paraId="5A287D41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Profesní způsobilost</w:t>
      </w:r>
    </w:p>
    <w:p w14:paraId="5E5A13C8" w14:textId="6152D750" w:rsidR="0045331A" w:rsidRPr="006D01B3" w:rsidRDefault="006D01B3" w:rsidP="00A30389">
      <w:r w:rsidRPr="006D01B3">
        <w:t>Dodavatel prokáže profesní způsobilost</w:t>
      </w:r>
      <w:r w:rsidR="00A904B6">
        <w:t xml:space="preserve"> v souladu s § 77</w:t>
      </w:r>
      <w:r w:rsidR="0045331A" w:rsidRPr="006D01B3">
        <w:t xml:space="preserve"> </w:t>
      </w:r>
      <w:r w:rsidR="00A904B6">
        <w:t xml:space="preserve">ZZVZ </w:t>
      </w:r>
      <w:r w:rsidRPr="006D01B3">
        <w:t>předložením čestného prohlášení podle Přílohy č. 4 ZD</w:t>
      </w:r>
      <w:r w:rsidR="00222412">
        <w:t>. Dodavatel může místo čestného prohlášení předložit doklady prokazující</w:t>
      </w:r>
      <w:r w:rsidR="00DD4A3C">
        <w:t xml:space="preserve"> splnění požadavků stanovených v Příloze č. 4 ZD</w:t>
      </w:r>
      <w:r w:rsidR="00A904B6">
        <w:t>.</w:t>
      </w:r>
    </w:p>
    <w:p w14:paraId="20CEB22F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Technická kvalifikace</w:t>
      </w:r>
    </w:p>
    <w:p w14:paraId="324F2DE5" w14:textId="6728F2AC" w:rsidR="007C4142" w:rsidRPr="007C4142" w:rsidRDefault="00FA618E" w:rsidP="00FA618E">
      <w:r>
        <w:t>Dodavatel</w:t>
      </w:r>
      <w:r w:rsidR="00A30389" w:rsidRPr="007C4142">
        <w:t xml:space="preserve"> prokáže splnění technické kvalifikace </w:t>
      </w:r>
      <w:r w:rsidR="00A30389" w:rsidRPr="00FA618E">
        <w:rPr>
          <w:b/>
          <w:u w:val="single"/>
        </w:rPr>
        <w:t>čestným prohlášením</w:t>
      </w:r>
      <w:r w:rsidR="00A30389" w:rsidRPr="007C4142">
        <w:t>, které je součástí Přílohy č. 4 ZD, z jehož obsahu bude zřejmé, že dodavatel technické k</w:t>
      </w:r>
      <w:r w:rsidR="007C4142" w:rsidRPr="007C4142">
        <w:t>valifikační předpoklady splňuje</w:t>
      </w:r>
      <w:r w:rsidR="00C76295">
        <w:t>,</w:t>
      </w:r>
      <w:r w:rsidR="007C4142" w:rsidRPr="007C4142">
        <w:t xml:space="preserve"> a společně s tím doloží doklady požadované v zadávací dokumentaci ke splnění</w:t>
      </w:r>
      <w:r w:rsidR="007C4142">
        <w:t xml:space="preserve"> </w:t>
      </w:r>
      <w:r w:rsidR="007C4142" w:rsidRPr="007C4142">
        <w:t>technické</w:t>
      </w:r>
      <w:r w:rsidR="007C4142">
        <w:t xml:space="preserve"> kvalifikace (</w:t>
      </w:r>
      <w:r w:rsidR="007C4142" w:rsidRPr="007C4142">
        <w:t>např. osvědčení objednatelů referenčních zakázek, fotodokumentaci, vzorky, apod.)</w:t>
      </w:r>
      <w:r w:rsidR="007C4142">
        <w:t>.</w:t>
      </w:r>
    </w:p>
    <w:p w14:paraId="33A1CBCC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Ostatní ustanovení</w:t>
      </w:r>
    </w:p>
    <w:p w14:paraId="61142879" w14:textId="4FE941DA" w:rsidR="0045331A" w:rsidRDefault="0045331A" w:rsidP="00C177CA">
      <w:pPr>
        <w:pStyle w:val="Bezmezer"/>
        <w:jc w:val="both"/>
        <w:rPr>
          <w:lang w:eastAsia="cs-CZ"/>
        </w:rPr>
      </w:pPr>
      <w:r>
        <w:rPr>
          <w:lang w:eastAsia="cs-CZ"/>
        </w:rPr>
        <w:t xml:space="preserve">V elektronické nabídce nemusí být prohlášení </w:t>
      </w:r>
      <w:r w:rsidR="00A16BE3">
        <w:rPr>
          <w:lang w:eastAsia="cs-CZ"/>
        </w:rPr>
        <w:t xml:space="preserve">o kvalifikaci </w:t>
      </w:r>
      <w:r>
        <w:rPr>
          <w:lang w:eastAsia="cs-CZ"/>
        </w:rPr>
        <w:t>podepsáno. Podepsáním elektronické nabídky se má za to, že jsou podepsány všechny dokumenty dodavatele v nabídce.</w:t>
      </w:r>
    </w:p>
    <w:p w14:paraId="5D61A237" w14:textId="7EDC38C3" w:rsidR="0045331A" w:rsidRDefault="0045331A" w:rsidP="00C177CA">
      <w:pPr>
        <w:pStyle w:val="Bezmezer"/>
        <w:spacing w:before="120"/>
        <w:jc w:val="both"/>
        <w:rPr>
          <w:lang w:eastAsia="cs-CZ"/>
        </w:rPr>
      </w:pPr>
      <w:r>
        <w:rPr>
          <w:lang w:eastAsia="cs-CZ"/>
        </w:rPr>
        <w:t xml:space="preserve">Prokazuje-li dodavatel kvalifikaci prostřednictvím jiných osob, zejména poddodavatelů, předloží v souladu </w:t>
      </w:r>
      <w:r w:rsidR="00C916D2">
        <w:rPr>
          <w:lang w:eastAsia="cs-CZ"/>
        </w:rPr>
        <w:br/>
      </w:r>
      <w:r>
        <w:rPr>
          <w:lang w:eastAsia="cs-CZ"/>
        </w:rPr>
        <w:t>s § 83 ZZVZ nejpozději před uzavřením smlouvy na veřejnou zakázku smlouvu</w:t>
      </w:r>
      <w:r w:rsidR="00A16BE3">
        <w:rPr>
          <w:lang w:eastAsia="cs-CZ"/>
        </w:rPr>
        <w:t xml:space="preserve"> nebo jinou osobou podepsané potvrzení o její existenci</w:t>
      </w:r>
      <w:r>
        <w:rPr>
          <w:lang w:eastAsia="cs-CZ"/>
        </w:rPr>
        <w:t xml:space="preserve">, jejímž obsahem je závazek jiné osoby (poddodavatele) k poskytnutí plnění určeného k plnění veřejné zakázky nebo k poskytnutí věcí nebo práv, s nimiž bude dodavatel oprávněn disponovat při plnění VZ, a to alespoň v rozsahu, v jakém jiná osoba prokázala kvalifikaci za dodavatele. Jiná osoba, resp. poddodavatel předloží též do uzavření smlouvy prostřednictvím dodavatele </w:t>
      </w:r>
      <w:r w:rsidR="00A16BE3">
        <w:rPr>
          <w:lang w:eastAsia="cs-CZ"/>
        </w:rPr>
        <w:t>čestné prohlášení, kterým prokáže splnění základní způsobilosti</w:t>
      </w:r>
      <w:r>
        <w:rPr>
          <w:lang w:eastAsia="cs-CZ"/>
        </w:rPr>
        <w:t xml:space="preserve"> podle § 74 ZZVZ,</w:t>
      </w:r>
      <w:r w:rsidR="00A16BE3">
        <w:rPr>
          <w:lang w:eastAsia="cs-CZ"/>
        </w:rPr>
        <w:t xml:space="preserve"> a profesní způsobilosti dle § 77 odst. 1 ZZVZ (je-li zapsán v obchodním rejstříku),</w:t>
      </w:r>
      <w:r>
        <w:rPr>
          <w:lang w:eastAsia="cs-CZ"/>
        </w:rPr>
        <w:t xml:space="preserve"> a</w:t>
      </w:r>
      <w:r w:rsidR="00A16BE3">
        <w:rPr>
          <w:lang w:eastAsia="cs-CZ"/>
        </w:rPr>
        <w:t xml:space="preserve"> dále</w:t>
      </w:r>
      <w:r>
        <w:rPr>
          <w:lang w:eastAsia="cs-CZ"/>
        </w:rPr>
        <w:t xml:space="preserve"> doklady prokazující splnění chybějící části kvalifikace za dodavatele.</w:t>
      </w:r>
      <w:r w:rsidR="00A16BE3">
        <w:rPr>
          <w:lang w:eastAsia="cs-CZ"/>
        </w:rPr>
        <w:t xml:space="preserve"> Zadavatel je oprávněn požadovat předložení vybraných kvalifikačních dokladů </w:t>
      </w:r>
      <w:r w:rsidR="00A16BE3" w:rsidRPr="00686925">
        <w:rPr>
          <w:lang w:eastAsia="cs-CZ"/>
        </w:rPr>
        <w:t>poddodavatele v</w:t>
      </w:r>
      <w:r w:rsidR="00AD259C" w:rsidRPr="00686925">
        <w:rPr>
          <w:lang w:eastAsia="cs-CZ"/>
        </w:rPr>
        <w:t xml:space="preserve"> elektronických </w:t>
      </w:r>
      <w:r w:rsidR="00A16BE3" w:rsidRPr="00686925">
        <w:rPr>
          <w:lang w:eastAsia="cs-CZ"/>
        </w:rPr>
        <w:t xml:space="preserve">kopiích nebo originálech či </w:t>
      </w:r>
      <w:r w:rsidR="00686925" w:rsidRPr="00686925">
        <w:rPr>
          <w:lang w:eastAsia="cs-CZ"/>
        </w:rPr>
        <w:t xml:space="preserve">autorizovaných konverzích listinných originálních dokumentů </w:t>
      </w:r>
      <w:r w:rsidR="00A16BE3" w:rsidRPr="00686925">
        <w:rPr>
          <w:lang w:eastAsia="cs-CZ"/>
        </w:rPr>
        <w:t>před uzavřením smlouvy.</w:t>
      </w:r>
    </w:p>
    <w:p w14:paraId="05990647" w14:textId="07B8F20A" w:rsidR="0045331A" w:rsidRPr="00083905" w:rsidRDefault="0045331A" w:rsidP="00C177CA">
      <w:pPr>
        <w:spacing w:before="120" w:after="0"/>
        <w:rPr>
          <w:lang w:eastAsia="cs-CZ"/>
        </w:rPr>
      </w:pPr>
      <w:r w:rsidRPr="00083905">
        <w:rPr>
          <w:lang w:eastAsia="cs-CZ"/>
        </w:rPr>
        <w:t>K prokázání kvalifikace je dodavatel oprávněn odkázat na odpovídající informace v informačním systému veřejné správy nebo obdobném systému s neomezeným dálkovým přístupem</w:t>
      </w:r>
      <w:r w:rsidR="009C31E1">
        <w:rPr>
          <w:lang w:eastAsia="cs-CZ"/>
        </w:rPr>
        <w:t xml:space="preserve">, zejména na seznam </w:t>
      </w:r>
      <w:r w:rsidR="009C31E1">
        <w:rPr>
          <w:lang w:eastAsia="cs-CZ"/>
        </w:rPr>
        <w:lastRenderedPageBreak/>
        <w:t>kvalifikovaných dodavatelů, obchodní rejstřík, živnostenský rejstřík, apod</w:t>
      </w:r>
      <w:r w:rsidRPr="00083905">
        <w:rPr>
          <w:lang w:eastAsia="cs-CZ"/>
        </w:rPr>
        <w:t>. Odkaz bude obsahovat internetovou adresu a je-li potřeba, také údaje pro přihlášení a vyhledání požadované informace.</w:t>
      </w:r>
    </w:p>
    <w:p w14:paraId="5A9293A7" w14:textId="0A4891A3" w:rsidR="0045331A" w:rsidRDefault="0045331A" w:rsidP="00C177CA">
      <w:pPr>
        <w:spacing w:before="120" w:after="0"/>
        <w:rPr>
          <w:lang w:eastAsia="cs-CZ"/>
        </w:rPr>
      </w:pPr>
      <w:r w:rsidRPr="00083905">
        <w:rPr>
          <w:lang w:eastAsia="cs-CZ"/>
        </w:rPr>
        <w:t xml:space="preserve">Přípustné je odkázat na doklady doložené dodavatelem v jiné VZ, pokud jsou aktuální. </w:t>
      </w:r>
    </w:p>
    <w:p w14:paraId="1B8D8C0F" w14:textId="7BC6A8F4" w:rsidR="0045331A" w:rsidRDefault="0045331A" w:rsidP="00C177CA">
      <w:pPr>
        <w:pStyle w:val="Bezmezer"/>
        <w:spacing w:before="120"/>
        <w:jc w:val="both"/>
        <w:rPr>
          <w:lang w:eastAsia="cs-CZ"/>
        </w:rPr>
      </w:pPr>
      <w:r>
        <w:rPr>
          <w:lang w:eastAsia="cs-CZ"/>
        </w:rPr>
        <w:t xml:space="preserve">Doklady jsou předkládány v českém nebo slovenském jazyce. </w:t>
      </w:r>
      <w:r w:rsidR="00D059CE">
        <w:rPr>
          <w:lang w:eastAsia="cs-CZ"/>
        </w:rPr>
        <w:t xml:space="preserve">Doklady o vzdělání mohou být doloženy také v latinském jazyce. </w:t>
      </w:r>
      <w:r>
        <w:rPr>
          <w:lang w:eastAsia="cs-CZ"/>
        </w:rPr>
        <w:t>K dokladu, který je vyhotoven v jiném jazyce dodavatel připojí prostý překlad tohoto dokladu do českého jazyka.</w:t>
      </w:r>
    </w:p>
    <w:p w14:paraId="415365E1" w14:textId="77777777" w:rsidR="0045331A" w:rsidRPr="00565863" w:rsidRDefault="0045331A" w:rsidP="00715B46">
      <w:pPr>
        <w:spacing w:before="120"/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Poddodavatelé</w:t>
      </w:r>
    </w:p>
    <w:p w14:paraId="37782FEC" w14:textId="0F3AA9A8" w:rsidR="0045331A" w:rsidRDefault="0045331A" w:rsidP="0045331A">
      <w:r w:rsidRPr="00C177CA">
        <w:t>Vybraný dodavatel do 10 pracovních dnů od doručení oznámení o výběru, nebo od uzavření smlouvy v případech, kdy se oznámení o výběru nezasílá, zašle identifikační údaje poddodavatelů, kteří se budou podílet na veřejné zakázce. Pokud nedošlo ke změně seznamu poddodavatelů s jejich identifikačními údaji oproti seznamu předloženému dodavatelem v nabídce (pokud ho dodavatel v nabídce předkládal), postačí písemné prohlášení dodavatele, že nedošlo ke změně a seznam poddodavatelů s jejich identifikačními údaji předložený v nabídce je aktuální. Nebude-li dodavatel využívat poddodávek, oznámí to v uvedené lhůtě. Vyskytne-li se nový poddodavatel nebo dojde ke změně poddodavatelů, oznámí dodavatel tyto skutečnosti neprodleně písemně zadavateli. Následná změna poddodavatelů je přípustná pouze s předchozím souhlasem zadavatele.</w:t>
      </w:r>
    </w:p>
    <w:p w14:paraId="1A60577D" w14:textId="7F30E31F" w:rsidR="00B06B08" w:rsidRPr="00B06B08" w:rsidRDefault="00B06B08" w:rsidP="00B06B08">
      <w:r w:rsidRPr="00B06B08">
        <w:t>Pokud zadavatel zjistí, že poddodavatel účastníka zadávacího řízení se v posledních 3 letech od zahájení zadávacího řízení dopustil závažných nebo dlouhodobých pochybení při plnění dřívějšího smluvního vztahu se zadavatelem nebo s jiným veřejným zadavatelem, která vedla ke vzniku škody, předčasnému ukončení smlouvy nebo jiným srovnatelným sankcím, vyzve zadavatel účastníka zadávacího řízení k nahrazení jiným poddodavatelem ve stanovené lhůtě. Pokud tak účastník neučiní, bude vyloučen ze zadávacího řízení dle § 48 odst. 2 písm. a) ZZVZ.</w:t>
      </w:r>
    </w:p>
    <w:p w14:paraId="18D339A4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Společná nabídka</w:t>
      </w:r>
    </w:p>
    <w:p w14:paraId="7A57184C" w14:textId="1D07CDD8" w:rsidR="0045331A" w:rsidRPr="0033518A" w:rsidRDefault="0045331A" w:rsidP="0045331A">
      <w:r w:rsidRPr="0033518A">
        <w:t>Několik účastníků může podat společnou nabídku, má-li být předmět VZ plněn více dodavateli společně. V případě společné účasti dodavatelů prokazuje základní způsobilost</w:t>
      </w:r>
      <w:r w:rsidR="00797733">
        <w:t xml:space="preserve"> dle § 74 ZZVZ</w:t>
      </w:r>
      <w:r w:rsidRPr="0033518A">
        <w:t xml:space="preserve"> a </w:t>
      </w:r>
      <w:r w:rsidR="00797733">
        <w:t xml:space="preserve">profesní způsobilosti v rozsahu dle § 77 odst. 1 ZZVZ </w:t>
      </w:r>
      <w:r w:rsidRPr="0033518A">
        <w:t>každý dodavatel samostatně. Společní dodavatelé v nabídce doloží, jaké bude rozdělení odpovědnosti za plnění veřejné zakázky.</w:t>
      </w:r>
    </w:p>
    <w:p w14:paraId="7A4C2600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Zahraniční dodavatelé</w:t>
      </w:r>
    </w:p>
    <w:p w14:paraId="565ABAB8" w14:textId="77777777" w:rsidR="0045331A" w:rsidRPr="0033518A" w:rsidRDefault="0045331A" w:rsidP="0045331A">
      <w:r w:rsidRPr="0033518A">
        <w:t>Kvalifikace získaná v zahraničí se prokazuje doklady vydanými podle právního řádu země, ve které byla získána, a to v rozsahu požadovaném zadavatelem.</w:t>
      </w:r>
    </w:p>
    <w:p w14:paraId="71BA1442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Změny v kvalifikaci</w:t>
      </w:r>
    </w:p>
    <w:p w14:paraId="0AA82C01" w14:textId="044A3888" w:rsidR="0045331A" w:rsidRDefault="0045331A" w:rsidP="0045331A">
      <w:r w:rsidRPr="0033518A">
        <w:t xml:space="preserve">Pokud po předložení dokladů nebo prohlášení o kvalifikaci dojde v průběhu </w:t>
      </w:r>
      <w:r>
        <w:t>zadávacího</w:t>
      </w:r>
      <w:r w:rsidRPr="0033518A">
        <w:t xml:space="preserve"> řízení ke změně kvalifikace účastníka </w:t>
      </w:r>
      <w:r>
        <w:t>zadávacího</w:t>
      </w:r>
      <w:r w:rsidRPr="0033518A">
        <w:t xml:space="preserve"> řízení, je dodavatel povinen bezodkladně tuto změnu zadavateli do</w:t>
      </w:r>
      <w:r>
        <w:t> </w:t>
      </w:r>
      <w:r w:rsidRPr="0033518A">
        <w:t>5</w:t>
      </w:r>
      <w:r>
        <w:t> </w:t>
      </w:r>
      <w:r w:rsidRPr="0033518A">
        <w:t xml:space="preserve">pracovních dnů oznámit a do 10 pracovních dnů od oznámení této změny předložit nové doklady nebo prohlášení ke kvalifikaci. Nevztahuje se to na případy, </w:t>
      </w:r>
      <w:r w:rsidR="005251DE">
        <w:t>kdy</w:t>
      </w:r>
      <w:r w:rsidRPr="0033518A">
        <w:t xml:space="preserve"> podmínky kvalifikace jsou přesto nadále splněny, nedošlo k ovlivnění kritérií pro snížení počtu dodavatelů nebo nabídek a nedošlo k ovlivnění kritérií hodnocení nabídek. Dodavatel, který nesplnil oznamovací povinnost při změně kvalifikace,</w:t>
      </w:r>
      <w:r>
        <w:t xml:space="preserve"> může být zadavatelem vyloučen ze zadávacího řízení</w:t>
      </w:r>
      <w:r w:rsidRPr="0033518A">
        <w:t>.</w:t>
      </w:r>
    </w:p>
    <w:p w14:paraId="70ACD7EF" w14:textId="77777777" w:rsidR="0045331A" w:rsidRPr="00565863" w:rsidRDefault="0045331A" w:rsidP="00025274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Zvláštní způsoby prokázání kvalifikace</w:t>
      </w:r>
    </w:p>
    <w:p w14:paraId="31E4E728" w14:textId="77777777" w:rsidR="0045331A" w:rsidRPr="00563455" w:rsidRDefault="0045331A" w:rsidP="00285D79">
      <w:pPr>
        <w:pStyle w:val="Nadpis3"/>
        <w:numPr>
          <w:ilvl w:val="0"/>
          <w:numId w:val="14"/>
        </w:numPr>
        <w:spacing w:before="0" w:after="60" w:line="276" w:lineRule="auto"/>
        <w:ind w:left="284" w:hanging="284"/>
        <w:jc w:val="left"/>
      </w:pPr>
      <w:r w:rsidRPr="00563455">
        <w:t>Prokázání kvalifikace výpisem ze seznamu kvalifikovaných dodavatelů</w:t>
      </w:r>
    </w:p>
    <w:p w14:paraId="3584C2C6" w14:textId="2549EAC8" w:rsidR="0045331A" w:rsidRPr="00A90F91" w:rsidRDefault="0045331A" w:rsidP="00AE39CC">
      <w:pPr>
        <w:ind w:left="284"/>
      </w:pPr>
      <w:r w:rsidRPr="00A90F91">
        <w:t>Účastník zadávacího řízení může prokázání splnění základní kvalifikační způsobilosti podle §</w:t>
      </w:r>
      <w:r>
        <w:t> </w:t>
      </w:r>
      <w:r w:rsidRPr="00A90F91">
        <w:t xml:space="preserve">74 a profesní způsobilosti podle § 77 </w:t>
      </w:r>
      <w:r w:rsidR="00E03E63">
        <w:t>ZZVZ</w:t>
      </w:r>
      <w:r w:rsidRPr="00A90F91">
        <w:t xml:space="preserve"> doložit výpisem ze seznamu kvalifikovaných dodavatelů v souladu s § 226 a násl. </w:t>
      </w:r>
      <w:r w:rsidR="00C824FF">
        <w:t>ZZVZ</w:t>
      </w:r>
      <w:r w:rsidRPr="00A90F91">
        <w:t>. Doklad musí prokazovat splnění kritéri</w:t>
      </w:r>
      <w:r w:rsidR="002B7FB8">
        <w:t>í</w:t>
      </w:r>
      <w:r w:rsidRPr="00A90F91">
        <w:t xml:space="preserve"> </w:t>
      </w:r>
      <w:r w:rsidR="004174F1">
        <w:t xml:space="preserve">základní </w:t>
      </w:r>
      <w:r w:rsidRPr="00A90F91">
        <w:t>způsobilosti nejpozději v době 3 měsíců přede dnem zahájení zadávacího řízení.</w:t>
      </w:r>
    </w:p>
    <w:p w14:paraId="4130E638" w14:textId="77777777" w:rsidR="0045331A" w:rsidRPr="00753EC3" w:rsidRDefault="0045331A" w:rsidP="00285D79">
      <w:pPr>
        <w:pStyle w:val="Nadpis3"/>
        <w:numPr>
          <w:ilvl w:val="0"/>
          <w:numId w:val="14"/>
        </w:numPr>
        <w:spacing w:before="0" w:after="60" w:line="276" w:lineRule="auto"/>
        <w:ind w:left="284" w:hanging="284"/>
        <w:jc w:val="left"/>
      </w:pPr>
      <w:r>
        <w:lastRenderedPageBreak/>
        <w:t xml:space="preserve">Prokázání </w:t>
      </w:r>
      <w:r w:rsidRPr="00753EC3">
        <w:t>kvalifikace certifikátem</w:t>
      </w:r>
    </w:p>
    <w:p w14:paraId="0BFCC658" w14:textId="13DC3511" w:rsidR="0045331A" w:rsidRDefault="0045331A" w:rsidP="00AE39CC">
      <w:pPr>
        <w:ind w:left="284"/>
      </w:pPr>
      <w:r w:rsidRPr="00DE29EF">
        <w:t xml:space="preserve">Předloží-li dodavatel zadavateli certifikát </w:t>
      </w:r>
      <w:r>
        <w:t xml:space="preserve">(dle § 233 </w:t>
      </w:r>
      <w:r w:rsidR="00C824FF">
        <w:t>ZZVZ</w:t>
      </w:r>
      <w:r>
        <w:t xml:space="preserve">) </w:t>
      </w:r>
      <w:r w:rsidRPr="00DE29EF">
        <w:t xml:space="preserve">vydaný v rámci systému certifikovaných dodavatelů, který obsahuje náležitosti stanovené v § 239 </w:t>
      </w:r>
      <w:r w:rsidR="00C824FF">
        <w:t>ZZVZ</w:t>
      </w:r>
      <w:r w:rsidRPr="00DE29EF">
        <w:t>, ve lhůtě pro prokázání splnění kvalifikace, nahrazuje tento certifikát v rozsahu v něm uvedených údajů prokázání splnění kvalifikace dodavatelem. Nejdelší přípustná platnost certifikátu je jeden rok</w:t>
      </w:r>
      <w:r>
        <w:t>. Doklad</w:t>
      </w:r>
      <w:r w:rsidRPr="00175069">
        <w:t xml:space="preserve"> musí prokazovat splnění kritéri</w:t>
      </w:r>
      <w:r w:rsidR="002B7FB8">
        <w:t>í</w:t>
      </w:r>
      <w:r w:rsidRPr="00175069">
        <w:t xml:space="preserve"> </w:t>
      </w:r>
      <w:r w:rsidR="002B7FB8">
        <w:t xml:space="preserve">základní </w:t>
      </w:r>
      <w:r w:rsidRPr="00175069">
        <w:t>způsobilosti nejpozději v době 3 měsíců přede dnem zahájení zadávacího řízení.</w:t>
      </w:r>
    </w:p>
    <w:p w14:paraId="33D13C79" w14:textId="53821E8B" w:rsidR="00594942" w:rsidRDefault="0042620F" w:rsidP="00AE39CC">
      <w:pPr>
        <w:ind w:left="284"/>
      </w:pPr>
      <w:hyperlink w:anchor="_KVALIFIKACE_1" w:history="1">
        <w:r>
          <w:rPr>
            <w:rStyle w:val="Hypertextovodkaz"/>
          </w:rPr>
          <w:t>Zpět na článek č. 2 ZD</w:t>
        </w:r>
      </w:hyperlink>
    </w:p>
    <w:p w14:paraId="7B51C2D5" w14:textId="77777777" w:rsidR="0045331A" w:rsidRPr="00025274" w:rsidRDefault="0045331A" w:rsidP="00121F69">
      <w:pPr>
        <w:pStyle w:val="Nadpis1"/>
      </w:pPr>
      <w:bookmarkStart w:id="143" w:name="_OBCHODNÍ_PODMÍNKY"/>
      <w:bookmarkStart w:id="144" w:name="_Toc155708951"/>
      <w:bookmarkStart w:id="145" w:name="_Toc199490335"/>
      <w:bookmarkEnd w:id="143"/>
      <w:r w:rsidRPr="00025274">
        <w:t>OBCHODNÍ PODMÍNKY</w:t>
      </w:r>
      <w:bookmarkEnd w:id="144"/>
      <w:bookmarkEnd w:id="145"/>
    </w:p>
    <w:p w14:paraId="0AAC4D4F" w14:textId="48FDA462" w:rsidR="0045331A" w:rsidRDefault="0045331A" w:rsidP="0045331A">
      <w:pPr>
        <w:rPr>
          <w:u w:val="single"/>
        </w:rPr>
      </w:pPr>
      <w:r w:rsidRPr="00715AB4">
        <w:t>Závazné obchodní</w:t>
      </w:r>
      <w:r>
        <w:t xml:space="preserve"> </w:t>
      </w:r>
      <w:r w:rsidRPr="00715AB4">
        <w:t>podmínky</w:t>
      </w:r>
      <w:r w:rsidR="00721A97">
        <w:t>, včetně platebních, dodacích, záručních a sankčních</w:t>
      </w:r>
      <w:r w:rsidRPr="00715AB4">
        <w:t xml:space="preserve"> </w:t>
      </w:r>
      <w:r w:rsidR="00721A97">
        <w:t xml:space="preserve">podmínek, </w:t>
      </w:r>
      <w:r w:rsidRPr="00715AB4">
        <w:t xml:space="preserve">jsou </w:t>
      </w:r>
      <w:r>
        <w:t>podrobně vymezeny</w:t>
      </w:r>
      <w:r w:rsidRPr="00715AB4">
        <w:t xml:space="preserve"> v návrhu </w:t>
      </w:r>
      <w:r w:rsidRPr="00D9699A">
        <w:t>Smlouvy</w:t>
      </w:r>
      <w:r>
        <w:t xml:space="preserve"> o dílo</w:t>
      </w:r>
      <w:r w:rsidRPr="00D9699A">
        <w:t xml:space="preserve"> (Příloha č.</w:t>
      </w:r>
      <w:r>
        <w:t xml:space="preserve"> </w:t>
      </w:r>
      <w:r w:rsidR="00721A97">
        <w:t>3</w:t>
      </w:r>
      <w:r w:rsidRPr="00D9699A">
        <w:t xml:space="preserve"> ZD).</w:t>
      </w:r>
      <w:r>
        <w:t xml:space="preserve"> </w:t>
      </w:r>
    </w:p>
    <w:p w14:paraId="326787B5" w14:textId="77777777" w:rsidR="0045331A" w:rsidRDefault="0045331A" w:rsidP="0045331A">
      <w:pPr>
        <w:rPr>
          <w:rFonts w:cs="Calibri"/>
        </w:rPr>
      </w:pPr>
      <w:r w:rsidRPr="00D55286">
        <w:rPr>
          <w:rFonts w:cs="Calibri"/>
        </w:rPr>
        <w:t>Všechny údaje uvedené v konečné smlouvě budou veřejné. Pokud dodavatel nesouhlasí s uveřejněním některých informací, například z důvodu ochrany obchodního tajemství, označí je v nabídce.</w:t>
      </w:r>
    </w:p>
    <w:p w14:paraId="628DAD81" w14:textId="28456898" w:rsidR="00F34CA7" w:rsidRPr="003B72E1" w:rsidRDefault="00F34CA7" w:rsidP="0045331A">
      <w:pPr>
        <w:rPr>
          <w:rFonts w:cs="Calibri"/>
        </w:rPr>
      </w:pPr>
      <w:r w:rsidRPr="00686925">
        <w:rPr>
          <w:rFonts w:cs="Calibri"/>
        </w:rPr>
        <w:t>S vybraným dodavatelem bude uzavřena smlouva dle Přílohy č. 3 ZD – Návrh smlouvy, doplněn</w:t>
      </w:r>
      <w:r w:rsidR="00850C31">
        <w:rPr>
          <w:rFonts w:cs="Calibri"/>
        </w:rPr>
        <w:t>á</w:t>
      </w:r>
      <w:r w:rsidRPr="00686925">
        <w:rPr>
          <w:rFonts w:cs="Calibri"/>
        </w:rPr>
        <w:t xml:space="preserve"> o údaje uvedené vybraným dodavatelem v</w:t>
      </w:r>
      <w:r w:rsidR="007C1DC4" w:rsidRPr="00686925">
        <w:rPr>
          <w:rFonts w:cs="Calibri"/>
        </w:rPr>
        <w:t xml:space="preserve"> nabídce</w:t>
      </w:r>
      <w:r w:rsidRPr="00686925">
        <w:rPr>
          <w:rFonts w:cs="Calibri"/>
        </w:rPr>
        <w:t>.</w:t>
      </w:r>
      <w:r>
        <w:rPr>
          <w:rFonts w:cs="Calibri"/>
        </w:rPr>
        <w:t xml:space="preserve"> </w:t>
      </w:r>
    </w:p>
    <w:p w14:paraId="159265DF" w14:textId="6A3B2B9F" w:rsidR="00594942" w:rsidRPr="00C177CA" w:rsidRDefault="00594942" w:rsidP="00C177CA">
      <w:hyperlink w:anchor="_OBCHODNÍ_PODMÍNKY_1" w:history="1">
        <w:r w:rsidRPr="00594942">
          <w:rPr>
            <w:rStyle w:val="Hypertextovodkaz"/>
          </w:rPr>
          <w:t xml:space="preserve">Zpět na článek č. </w:t>
        </w:r>
        <w:r w:rsidR="0042620F">
          <w:rPr>
            <w:rStyle w:val="Hypertextovodkaz"/>
          </w:rPr>
          <w:t>3</w:t>
        </w:r>
        <w:r w:rsidRPr="00594942">
          <w:rPr>
            <w:rStyle w:val="Hypertextovodkaz"/>
          </w:rPr>
          <w:t xml:space="preserve"> ZD</w:t>
        </w:r>
      </w:hyperlink>
    </w:p>
    <w:p w14:paraId="47C95AF0" w14:textId="77777777" w:rsidR="003306A4" w:rsidRDefault="00DF29A1" w:rsidP="00121F69">
      <w:pPr>
        <w:pStyle w:val="Nadpis1"/>
      </w:pPr>
      <w:bookmarkStart w:id="146" w:name="_POŽADAVKY_ZADAVATELE"/>
      <w:bookmarkStart w:id="147" w:name="_Toc155708952"/>
      <w:bookmarkStart w:id="148" w:name="_Toc199490336"/>
      <w:bookmarkEnd w:id="146"/>
      <w:r>
        <w:t>DALŠÍ PODMÍNKY ZADÁVACÍHO ŘÍZENÍ</w:t>
      </w:r>
      <w:bookmarkEnd w:id="147"/>
      <w:bookmarkEnd w:id="148"/>
    </w:p>
    <w:p w14:paraId="2DFA8EF8" w14:textId="12B27505" w:rsidR="0045331A" w:rsidRPr="003306A4" w:rsidRDefault="0045331A" w:rsidP="00121F69">
      <w:pPr>
        <w:pStyle w:val="Nadpis2"/>
      </w:pPr>
      <w:bookmarkStart w:id="149" w:name="_Jistota"/>
      <w:bookmarkStart w:id="150" w:name="_Toc155708953"/>
      <w:bookmarkStart w:id="151" w:name="_Toc199490337"/>
      <w:bookmarkEnd w:id="149"/>
      <w:r w:rsidRPr="003306A4">
        <w:t>Jistota</w:t>
      </w:r>
      <w:bookmarkEnd w:id="150"/>
      <w:bookmarkEnd w:id="151"/>
    </w:p>
    <w:p w14:paraId="7431C79D" w14:textId="0ADA734D" w:rsidR="0045331A" w:rsidRPr="009F31B7" w:rsidRDefault="00B84618" w:rsidP="0045331A">
      <w:r>
        <w:t>Pokud je z</w:t>
      </w:r>
      <w:r w:rsidR="0045331A" w:rsidRPr="009F31B7">
        <w:t>adavatel</w:t>
      </w:r>
      <w:r>
        <w:t xml:space="preserve">em v čl. </w:t>
      </w:r>
      <w:r w:rsidR="0042620F">
        <w:t>4</w:t>
      </w:r>
      <w:r>
        <w:t xml:space="preserve"> </w:t>
      </w:r>
      <w:r w:rsidR="00AD259C">
        <w:t>Z</w:t>
      </w:r>
      <w:r>
        <w:t>adávací dokumentace</w:t>
      </w:r>
      <w:r w:rsidR="0045331A" w:rsidRPr="009F31B7">
        <w:t xml:space="preserve"> </w:t>
      </w:r>
      <w:r w:rsidR="0045331A" w:rsidRPr="00931D48">
        <w:t>požad</w:t>
      </w:r>
      <w:r>
        <w:t>ována, postupuje</w:t>
      </w:r>
      <w:r w:rsidR="0045331A" w:rsidRPr="00931D48">
        <w:t xml:space="preserve"> </w:t>
      </w:r>
      <w:r w:rsidR="00AD259C">
        <w:t xml:space="preserve">se </w:t>
      </w:r>
      <w:r w:rsidR="0045331A" w:rsidRPr="00931D48">
        <w:t>v souladu s § 41</w:t>
      </w:r>
      <w:r>
        <w:t xml:space="preserve"> ZZVZ. </w:t>
      </w:r>
    </w:p>
    <w:p w14:paraId="7F40060A" w14:textId="77777777" w:rsidR="0045331A" w:rsidRDefault="0045331A" w:rsidP="0045331A">
      <w:r>
        <w:t>Účastník zadávacího řízení prokáže v nabídce poskytnutí jistoty</w:t>
      </w:r>
    </w:p>
    <w:p w14:paraId="5634A3F2" w14:textId="6BD3E8E3" w:rsidR="0045331A" w:rsidRDefault="0045331A" w:rsidP="00285D79">
      <w:pPr>
        <w:pStyle w:val="Odstavecseseznamem"/>
        <w:numPr>
          <w:ilvl w:val="0"/>
          <w:numId w:val="5"/>
        </w:numPr>
        <w:ind w:left="426" w:hanging="284"/>
      </w:pPr>
      <w:r>
        <w:t>sd</w:t>
      </w:r>
      <w:r w:rsidR="00871D2B">
        <w:t>ělením údajů o provedené platbě;</w:t>
      </w:r>
    </w:p>
    <w:p w14:paraId="3C824D8F" w14:textId="3B9A3D15" w:rsidR="0045331A" w:rsidRDefault="0045331A" w:rsidP="00285D79">
      <w:pPr>
        <w:pStyle w:val="Odstavecseseznamem"/>
        <w:numPr>
          <w:ilvl w:val="0"/>
          <w:numId w:val="5"/>
        </w:numPr>
        <w:ind w:left="426" w:hanging="284"/>
      </w:pPr>
      <w:r>
        <w:t>předložením dokladu, prokazující povinnost banky nebo pojišťovny vyplatit zadavateli jistotu na základě jeho sdělení (</w:t>
      </w:r>
      <w:r w:rsidRPr="00736309">
        <w:t>v případě bankovní záruky</w:t>
      </w:r>
      <w:r w:rsidR="0042620F" w:rsidRPr="0042620F">
        <w:t xml:space="preserve"> </w:t>
      </w:r>
      <w:r w:rsidR="0042620F">
        <w:t>nebo pojištění záruky</w:t>
      </w:r>
      <w:r w:rsidRPr="00736309">
        <w:t>)</w:t>
      </w:r>
      <w:r>
        <w:t xml:space="preserve"> – nutno zajistit platnost po celou dobu trvání zadávací lhůty</w:t>
      </w:r>
      <w:r w:rsidR="00871D2B">
        <w:t>.</w:t>
      </w:r>
    </w:p>
    <w:p w14:paraId="6DE64E33" w14:textId="1657FAD3" w:rsidR="0045331A" w:rsidRDefault="0045331A" w:rsidP="0045331A">
      <w:r>
        <w:t xml:space="preserve">Zadavatel v souladu s § 41 odst. 6 </w:t>
      </w:r>
      <w:r w:rsidR="00886CB6">
        <w:t xml:space="preserve">ZZVZ </w:t>
      </w:r>
      <w:r>
        <w:t xml:space="preserve">vrátí peněžní jistotu </w:t>
      </w:r>
      <w:r w:rsidR="00B06B08" w:rsidRPr="00121F69">
        <w:t>včetně úroků zúčtovaných peněžním ústavem</w:t>
      </w:r>
      <w:r w:rsidR="00B06B08" w:rsidRPr="00121F69">
        <w:rPr>
          <w:rFonts w:cs="Calibri"/>
        </w:rPr>
        <w:t xml:space="preserve"> </w:t>
      </w:r>
      <w:r>
        <w:rPr>
          <w:rFonts w:cs="Calibri"/>
        </w:rPr>
        <w:t>nebo sdělí poskytovateli</w:t>
      </w:r>
      <w:r w:rsidRPr="006F271D">
        <w:rPr>
          <w:rFonts w:cs="Calibri"/>
        </w:rPr>
        <w:t xml:space="preserve"> bankovní záruky </w:t>
      </w:r>
      <w:r>
        <w:rPr>
          <w:rFonts w:cs="Calibri"/>
        </w:rPr>
        <w:t xml:space="preserve">nebo pojistiteli, že jistota může být uvolněna, </w:t>
      </w:r>
      <w:r>
        <w:t>po uplynutí zadávací lhůty nebo poté, co zanikne účastníku zadávacího řízení jeho účast v zadávacím řízení před uplynutím zadávací lhůty, nebo po ukončení zadávacího řízení.</w:t>
      </w:r>
    </w:p>
    <w:p w14:paraId="3BE6D084" w14:textId="09E15016" w:rsidR="00B06B08" w:rsidRDefault="00B06B08" w:rsidP="0045331A">
      <w:r w:rsidRPr="00121F69">
        <w:t>Zadavatel má právo na plnění jistoty včetně úroků zúčtovaných peněžním ústavem, pokud dodavateli zanikla po vyloučení účast v zadávacím řízení podle § 122 odst. 8 nebo § 124 odst. 2 ZZVZ.</w:t>
      </w:r>
    </w:p>
    <w:p w14:paraId="4030E5F9" w14:textId="7928FC88" w:rsidR="00121F69" w:rsidRPr="00121F69" w:rsidRDefault="00121F69" w:rsidP="0045331A">
      <w:hyperlink w:anchor="_Jistota_1" w:history="1">
        <w:r w:rsidRPr="00121F69">
          <w:rPr>
            <w:rStyle w:val="Hypertextovodkaz"/>
          </w:rPr>
          <w:t xml:space="preserve">Zpět na čl. </w:t>
        </w:r>
        <w:r w:rsidR="0042620F">
          <w:rPr>
            <w:rStyle w:val="Hypertextovodkaz"/>
          </w:rPr>
          <w:t>4</w:t>
        </w:r>
        <w:r w:rsidRPr="00121F69">
          <w:rPr>
            <w:rStyle w:val="Hypertextovodkaz"/>
          </w:rPr>
          <w:t>.1 ZD</w:t>
        </w:r>
      </w:hyperlink>
    </w:p>
    <w:p w14:paraId="7C5D7A8D" w14:textId="77777777" w:rsidR="0045331A" w:rsidRPr="00AE39CC" w:rsidRDefault="0045331A" w:rsidP="00121F69">
      <w:pPr>
        <w:pStyle w:val="Nadpis2"/>
      </w:pPr>
      <w:bookmarkStart w:id="152" w:name="_Zadávací_lhůta"/>
      <w:bookmarkStart w:id="153" w:name="_Toc155708954"/>
      <w:bookmarkStart w:id="154" w:name="_Toc199490338"/>
      <w:bookmarkEnd w:id="152"/>
      <w:r w:rsidRPr="00AE39CC">
        <w:t>Zadávací lhůta</w:t>
      </w:r>
      <w:bookmarkEnd w:id="153"/>
      <w:bookmarkEnd w:id="154"/>
    </w:p>
    <w:p w14:paraId="380EB215" w14:textId="6C8E3C6C" w:rsidR="006139BE" w:rsidRDefault="00C31D8F" w:rsidP="006139BE">
      <w:bookmarkStart w:id="155" w:name="_Hlk207624654"/>
      <w:r>
        <w:t>Z</w:t>
      </w:r>
      <w:r w:rsidR="006139BE" w:rsidRPr="009F31B7">
        <w:t xml:space="preserve">adavatel </w:t>
      </w:r>
      <w:r w:rsidR="006139BE">
        <w:t>může stanovit</w:t>
      </w:r>
      <w:r w:rsidR="006139BE" w:rsidRPr="00931D48">
        <w:t xml:space="preserve"> v souladu s § 40 </w:t>
      </w:r>
      <w:r w:rsidR="006139BE">
        <w:t>ZZVZ</w:t>
      </w:r>
      <w:r w:rsidR="006139BE" w:rsidRPr="00931D48">
        <w:t xml:space="preserve"> zadávací lhůtu, po kterou je účastník zadávacího řízení vázán svojí nabídkou a nesmí ze zadávacího řízení odstoupit</w:t>
      </w:r>
      <w:r w:rsidR="006139BE">
        <w:t>, nenastane-li situace dle § 40 odst. 3 ZZVZ</w:t>
      </w:r>
      <w:r w:rsidR="006139BE" w:rsidRPr="00931D48">
        <w:t xml:space="preserve">. Počátkem zadávací lhůty je konec lhůty pro podání nabídek. Zadávací lhůta končí </w:t>
      </w:r>
      <w:r w:rsidR="006139BE">
        <w:t>ukončením zadávacího řízení</w:t>
      </w:r>
      <w:r w:rsidR="006139BE" w:rsidRPr="00931D48">
        <w:t xml:space="preserve"> nebo uplynutím </w:t>
      </w:r>
      <w:r w:rsidR="006139BE">
        <w:t xml:space="preserve">stanovené zadávací lhůty. Zadávací lhůta se prodlužuje o </w:t>
      </w:r>
      <w:r w:rsidR="006139BE" w:rsidRPr="00931D48">
        <w:t xml:space="preserve">dobu dle § </w:t>
      </w:r>
      <w:r w:rsidR="006139BE">
        <w:t>40 odst. 2</w:t>
      </w:r>
      <w:r w:rsidR="006139BE" w:rsidRPr="00931D48">
        <w:t xml:space="preserve"> </w:t>
      </w:r>
      <w:r w:rsidR="006139BE">
        <w:t>ZZVZ</w:t>
      </w:r>
      <w:r w:rsidR="006139BE" w:rsidRPr="00931D48">
        <w:t>.</w:t>
      </w:r>
      <w:r w:rsidR="006139BE">
        <w:t xml:space="preserve"> </w:t>
      </w:r>
    </w:p>
    <w:bookmarkEnd w:id="155"/>
    <w:p w14:paraId="7E0C5523" w14:textId="5E61C869" w:rsidR="00121F69" w:rsidRPr="00121F69" w:rsidRDefault="00121F69" w:rsidP="0045331A">
      <w:pPr>
        <w:rPr>
          <w:rStyle w:val="Hypertextovodkaz"/>
        </w:rPr>
      </w:pPr>
      <w:r>
        <w:fldChar w:fldCharType="begin"/>
      </w:r>
      <w:r>
        <w:instrText>HYPERLINK  \l "_Zadávací_lhůta_1"</w:instrText>
      </w:r>
      <w:r>
        <w:fldChar w:fldCharType="separate"/>
      </w:r>
      <w:r w:rsidRPr="00121F69">
        <w:rPr>
          <w:rStyle w:val="Hypertextovodkaz"/>
        </w:rPr>
        <w:t xml:space="preserve">Zpět na čl. </w:t>
      </w:r>
      <w:r w:rsidR="00576245">
        <w:rPr>
          <w:rStyle w:val="Hypertextovodkaz"/>
        </w:rPr>
        <w:t>4</w:t>
      </w:r>
      <w:r w:rsidRPr="00121F69">
        <w:rPr>
          <w:rStyle w:val="Hypertextovodkaz"/>
        </w:rPr>
        <w:t>.2 ZD</w:t>
      </w:r>
    </w:p>
    <w:p w14:paraId="442CAD80" w14:textId="763DB739" w:rsidR="0045331A" w:rsidRPr="009533CE" w:rsidRDefault="00121F69" w:rsidP="008D12F5">
      <w:pPr>
        <w:pStyle w:val="Nadpis2"/>
      </w:pPr>
      <w:r>
        <w:rPr>
          <w:rFonts w:eastAsiaTheme="minorHAnsi" w:cstheme="minorBidi"/>
          <w:b w:val="0"/>
          <w:sz w:val="22"/>
          <w:szCs w:val="22"/>
          <w:lang w:eastAsia="en-US"/>
        </w:rPr>
        <w:fldChar w:fldCharType="end"/>
      </w:r>
      <w:bookmarkStart w:id="156" w:name="_Prohlídka_místa_plnění"/>
      <w:bookmarkStart w:id="157" w:name="_Toc155708955"/>
      <w:bookmarkStart w:id="158" w:name="_Toc199490339"/>
      <w:bookmarkEnd w:id="156"/>
      <w:r w:rsidR="0045331A" w:rsidRPr="00AE39CC">
        <w:t>Prohlídka místa plnění</w:t>
      </w:r>
      <w:bookmarkEnd w:id="157"/>
      <w:bookmarkEnd w:id="158"/>
    </w:p>
    <w:p w14:paraId="2D226976" w14:textId="77777777" w:rsidR="00576245" w:rsidRDefault="00576245" w:rsidP="00576245">
      <w:bookmarkStart w:id="159" w:name="_Hlk199505792"/>
      <w:r>
        <w:t>Pokud se uskuteční p</w:t>
      </w:r>
      <w:r w:rsidRPr="000A0992">
        <w:t>rohlídka místa budoucího plnění</w:t>
      </w:r>
      <w:r>
        <w:t>,</w:t>
      </w:r>
      <w:r w:rsidRPr="000A0992">
        <w:t xml:space="preserve"> slouží výhradně k seznámení dodavatelů se stávajícím místem budoucího plnění. Pokud při prohlídce místa budoucího plnění vzniknou nejasnosti nebo dotazy </w:t>
      </w:r>
      <w:r w:rsidRPr="000A0992">
        <w:lastRenderedPageBreak/>
        <w:t xml:space="preserve">vztahující se k obsahu Zadávací dokumentace, je dodavatel povinen vznést tento dotaz písemně prostřednictvím </w:t>
      </w:r>
      <w:r>
        <w:t>elektronického nástroje</w:t>
      </w:r>
      <w:r w:rsidRPr="000A0992">
        <w:t xml:space="preserve">, event. emailem na adresu </w:t>
      </w:r>
      <w:r>
        <w:t>zadavatele</w:t>
      </w:r>
      <w:r w:rsidRPr="000A0992">
        <w:t xml:space="preserve"> a pouze písemná odpověď má závazný charakter. Za</w:t>
      </w:r>
      <w:r>
        <w:t>davatel dotaz i odpověď zveřej</w:t>
      </w:r>
      <w:r w:rsidRPr="000A0992">
        <w:t xml:space="preserve">ní v souladu s </w:t>
      </w:r>
      <w:r>
        <w:t>bodem</w:t>
      </w:r>
      <w:r w:rsidRPr="000A0992">
        <w:t xml:space="preserve"> </w:t>
      </w:r>
      <w:r>
        <w:t>8</w:t>
      </w:r>
      <w:r w:rsidRPr="000A0992">
        <w:t xml:space="preserve"> </w:t>
      </w:r>
      <w:r>
        <w:t>těchto Obecných podmínek zadávacího řízení</w:t>
      </w:r>
      <w:r w:rsidRPr="000A0992">
        <w:t xml:space="preserve"> v detailu veřejné zakázky v</w:t>
      </w:r>
      <w:r>
        <w:t> elektronickém nástroji</w:t>
      </w:r>
      <w:r w:rsidRPr="000A0992">
        <w:t>.</w:t>
      </w:r>
    </w:p>
    <w:bookmarkEnd w:id="159"/>
    <w:p w14:paraId="4D543E78" w14:textId="726FDD63" w:rsidR="008D12F5" w:rsidRPr="00121F69" w:rsidRDefault="008D12F5" w:rsidP="008D12F5">
      <w:pPr>
        <w:rPr>
          <w:rStyle w:val="Hypertextovodkaz"/>
        </w:rPr>
      </w:pPr>
      <w:r>
        <w:fldChar w:fldCharType="begin"/>
      </w:r>
      <w:r>
        <w:instrText>HYPERLINK  \l "_Prohlídka_místa_plnění_1"</w:instrText>
      </w:r>
      <w:r>
        <w:fldChar w:fldCharType="separate"/>
      </w:r>
      <w:r w:rsidRPr="00121F69">
        <w:rPr>
          <w:rStyle w:val="Hypertextovodkaz"/>
        </w:rPr>
        <w:t xml:space="preserve">Zpět na čl. </w:t>
      </w:r>
      <w:r w:rsidR="00576245">
        <w:rPr>
          <w:rStyle w:val="Hypertextovodkaz"/>
        </w:rPr>
        <w:t>4</w:t>
      </w:r>
      <w:r>
        <w:rPr>
          <w:rStyle w:val="Hypertextovodkaz"/>
        </w:rPr>
        <w:t>.3</w:t>
      </w:r>
      <w:r w:rsidRPr="00121F69">
        <w:rPr>
          <w:rStyle w:val="Hypertextovodkaz"/>
        </w:rPr>
        <w:t xml:space="preserve"> ZD</w:t>
      </w:r>
    </w:p>
    <w:bookmarkStart w:id="160" w:name="_Pojištění"/>
    <w:bookmarkEnd w:id="160"/>
    <w:p w14:paraId="7356E0E2" w14:textId="1E135411" w:rsidR="00721A97" w:rsidRPr="00F34CA7" w:rsidRDefault="008D12F5" w:rsidP="008D12F5">
      <w:pPr>
        <w:pStyle w:val="Nadpis2"/>
      </w:pPr>
      <w:r>
        <w:rPr>
          <w:rFonts w:eastAsiaTheme="minorHAnsi" w:cstheme="minorBidi"/>
          <w:b w:val="0"/>
          <w:sz w:val="22"/>
          <w:szCs w:val="22"/>
          <w:lang w:eastAsia="en-US"/>
        </w:rPr>
        <w:fldChar w:fldCharType="end"/>
      </w:r>
      <w:bookmarkStart w:id="161" w:name="_Toc155708956"/>
      <w:bookmarkStart w:id="162" w:name="_Toc199490340"/>
      <w:r w:rsidR="00721A97" w:rsidRPr="00F34CA7">
        <w:t>Pojištění</w:t>
      </w:r>
      <w:r>
        <w:t xml:space="preserve"> dodavatele</w:t>
      </w:r>
      <w:bookmarkEnd w:id="161"/>
      <w:bookmarkEnd w:id="162"/>
    </w:p>
    <w:p w14:paraId="0420F01C" w14:textId="5A28F880" w:rsidR="007B4C59" w:rsidRDefault="00721A97" w:rsidP="0045331A">
      <w:r w:rsidRPr="00C177CA">
        <w:t>Nejpozději před uzavřením smlouvy o dílo předloží vybraný dodavatel objednateli certifikát/prohlášení/potvrzení pojistitele (v kopii), ze kterého bude jasně vyplývat splnění požadavků na pojištění. Nepředložení potvrzení pojistitele bude považováno za neposkytnutí součinnosti.</w:t>
      </w:r>
    </w:p>
    <w:p w14:paraId="4B886733" w14:textId="65680F07" w:rsidR="00983D56" w:rsidRPr="000A0992" w:rsidRDefault="00983D56" w:rsidP="0045331A">
      <w:hyperlink w:anchor="_Pojištění_dodavatele" w:history="1">
        <w:r w:rsidRPr="008D12F5">
          <w:rPr>
            <w:rStyle w:val="Hypertextovodkaz"/>
          </w:rPr>
          <w:t xml:space="preserve">Zpět na čl. </w:t>
        </w:r>
        <w:r w:rsidR="00576245">
          <w:rPr>
            <w:rStyle w:val="Hypertextovodkaz"/>
          </w:rPr>
          <w:t>4</w:t>
        </w:r>
        <w:r w:rsidR="008D12F5" w:rsidRPr="008D12F5">
          <w:rPr>
            <w:rStyle w:val="Hypertextovodkaz"/>
          </w:rPr>
          <w:t>.4</w:t>
        </w:r>
        <w:r w:rsidRPr="008D12F5">
          <w:rPr>
            <w:rStyle w:val="Hypertextovodkaz"/>
          </w:rPr>
          <w:t xml:space="preserve"> ZD</w:t>
        </w:r>
      </w:hyperlink>
    </w:p>
    <w:p w14:paraId="13DC9985" w14:textId="77777777" w:rsidR="0045331A" w:rsidRPr="00AE39CC" w:rsidRDefault="0045331A" w:rsidP="00121F69">
      <w:pPr>
        <w:pStyle w:val="Nadpis1"/>
      </w:pPr>
      <w:bookmarkStart w:id="163" w:name="_NABÍDKOVÁ_CENA"/>
      <w:bookmarkStart w:id="164" w:name="_Toc155708957"/>
      <w:bookmarkStart w:id="165" w:name="_Toc199490341"/>
      <w:bookmarkEnd w:id="163"/>
      <w:r w:rsidRPr="00AE39CC">
        <w:t>NABÍDKOVÁ CENA</w:t>
      </w:r>
      <w:bookmarkEnd w:id="164"/>
      <w:bookmarkEnd w:id="165"/>
    </w:p>
    <w:p w14:paraId="10FA2D0E" w14:textId="77777777" w:rsidR="0045331A" w:rsidRPr="00AE39CC" w:rsidRDefault="0045331A" w:rsidP="00AC50B7">
      <w:pPr>
        <w:pStyle w:val="Nadpis2"/>
      </w:pPr>
      <w:bookmarkStart w:id="166" w:name="_Zpracování_nabídkové_ceny"/>
      <w:bookmarkStart w:id="167" w:name="_Toc155708958"/>
      <w:bookmarkStart w:id="168" w:name="_Toc199490342"/>
      <w:bookmarkEnd w:id="166"/>
      <w:r w:rsidRPr="00AE39CC">
        <w:t>Zpracování nabídkové ceny</w:t>
      </w:r>
      <w:bookmarkEnd w:id="167"/>
      <w:bookmarkEnd w:id="168"/>
    </w:p>
    <w:p w14:paraId="689F2C3A" w14:textId="64157913" w:rsidR="0045331A" w:rsidRPr="00F60191" w:rsidRDefault="0045331A" w:rsidP="0045331A">
      <w:r w:rsidRPr="00B92C7E">
        <w:t>Nabídková cena bude uvedena v českých korunách (CZK).</w:t>
      </w:r>
    </w:p>
    <w:p w14:paraId="0A338834" w14:textId="0ED7C049" w:rsidR="00E262F6" w:rsidRDefault="0045331A" w:rsidP="0045331A">
      <w:r w:rsidRPr="00537C25">
        <w:t xml:space="preserve">Dodavatel </w:t>
      </w:r>
      <w:r w:rsidR="000927EC">
        <w:t xml:space="preserve">zpracuje nabídkovou cenu vyplněním </w:t>
      </w:r>
      <w:r w:rsidR="000927EC">
        <w:rPr>
          <w:b/>
        </w:rPr>
        <w:t>položkového soupisu prací a výkazu výměr</w:t>
      </w:r>
      <w:r w:rsidR="000927EC">
        <w:t xml:space="preserve"> v Příloze č. 2 ZD</w:t>
      </w:r>
      <w:r w:rsidR="005E1C21">
        <w:t>.</w:t>
      </w:r>
      <w:r w:rsidR="000927EC">
        <w:t xml:space="preserve"> Dodavatel vyplní ceny </w:t>
      </w:r>
      <w:r w:rsidRPr="00537C25">
        <w:t>v Kč bez DPH a cen</w:t>
      </w:r>
      <w:r w:rsidR="000927EC">
        <w:t>y</w:t>
      </w:r>
      <w:r w:rsidRPr="00537C25">
        <w:t xml:space="preserve"> včetně DPH</w:t>
      </w:r>
      <w:r w:rsidR="000927EC">
        <w:t xml:space="preserve"> v souladu s Přílohou č. 2.</w:t>
      </w:r>
      <w:r w:rsidR="00E262F6">
        <w:t xml:space="preserve"> </w:t>
      </w:r>
      <w:r w:rsidR="00E262F6" w:rsidRPr="0034325C">
        <w:t>DPH bude v</w:t>
      </w:r>
      <w:r w:rsidR="00E262F6">
        <w:t> </w:t>
      </w:r>
      <w:r w:rsidR="00E262F6" w:rsidRPr="0034325C">
        <w:t>nabídce uvedena ve výši platné ke dni podání nabídky.</w:t>
      </w:r>
    </w:p>
    <w:p w14:paraId="2D0B977E" w14:textId="77777777" w:rsidR="00E262F6" w:rsidRDefault="00E262F6" w:rsidP="0045331A">
      <w:pPr>
        <w:rPr>
          <w:lang w:eastAsia="cs-CZ"/>
        </w:rPr>
      </w:pPr>
      <w:r w:rsidRPr="00AF3EDF">
        <w:rPr>
          <w:b/>
          <w:lang w:eastAsia="cs-CZ"/>
        </w:rPr>
        <w:t xml:space="preserve">Dodavatel nesmí měnit, slučovat nebo vypouštět položky </w:t>
      </w:r>
      <w:r>
        <w:rPr>
          <w:b/>
          <w:lang w:eastAsia="cs-CZ"/>
        </w:rPr>
        <w:t>soupisu prací/výkazu výměr (Příloha č. 2 ZD)</w:t>
      </w:r>
      <w:r w:rsidRPr="00AF3EDF">
        <w:rPr>
          <w:lang w:eastAsia="cs-CZ"/>
        </w:rPr>
        <w:t xml:space="preserve">. Nerespektování </w:t>
      </w:r>
      <w:r>
        <w:rPr>
          <w:lang w:eastAsia="cs-CZ"/>
        </w:rPr>
        <w:t xml:space="preserve">této </w:t>
      </w:r>
      <w:r w:rsidRPr="00AF3EDF">
        <w:rPr>
          <w:lang w:eastAsia="cs-CZ"/>
        </w:rPr>
        <w:t xml:space="preserve">přílohy </w:t>
      </w:r>
      <w:r>
        <w:rPr>
          <w:lang w:eastAsia="cs-CZ"/>
        </w:rPr>
        <w:t>ZD</w:t>
      </w:r>
      <w:r w:rsidRPr="00AF3EDF">
        <w:rPr>
          <w:lang w:eastAsia="cs-CZ"/>
        </w:rPr>
        <w:t xml:space="preserve"> při výpočtu a stanovení nabídkové ceny může vést k</w:t>
      </w:r>
      <w:r>
        <w:rPr>
          <w:lang w:eastAsia="cs-CZ"/>
        </w:rPr>
        <w:t> </w:t>
      </w:r>
      <w:r w:rsidRPr="00AF3EDF">
        <w:rPr>
          <w:lang w:eastAsia="cs-CZ"/>
        </w:rPr>
        <w:t>v</w:t>
      </w:r>
      <w:r>
        <w:rPr>
          <w:lang w:eastAsia="cs-CZ"/>
        </w:rPr>
        <w:t>yloučení dodavatele ze zadávacího řízení</w:t>
      </w:r>
      <w:r w:rsidRPr="00AF3EDF">
        <w:rPr>
          <w:lang w:eastAsia="cs-CZ"/>
        </w:rPr>
        <w:t>.</w:t>
      </w:r>
    </w:p>
    <w:p w14:paraId="0839F740" w14:textId="7E0C0C91" w:rsidR="00AC50B7" w:rsidRDefault="00AC50B7" w:rsidP="00AC50B7">
      <w:pPr>
        <w:pStyle w:val="Bezmezer"/>
        <w:spacing w:after="240"/>
        <w:jc w:val="both"/>
        <w:rPr>
          <w:lang w:eastAsia="cs-CZ"/>
        </w:rPr>
      </w:pPr>
      <w:hyperlink w:anchor="_NABÍDKOVÁ_CENA_1" w:history="1">
        <w:r w:rsidRPr="001771FF">
          <w:rPr>
            <w:rStyle w:val="Hypertextovodkaz"/>
            <w:lang w:eastAsia="cs-CZ"/>
          </w:rPr>
          <w:t xml:space="preserve">Zpět na článek č. </w:t>
        </w:r>
        <w:r w:rsidR="00576245">
          <w:rPr>
            <w:rStyle w:val="Hypertextovodkaz"/>
            <w:lang w:eastAsia="cs-CZ"/>
          </w:rPr>
          <w:t>5</w:t>
        </w:r>
        <w:r>
          <w:rPr>
            <w:rStyle w:val="Hypertextovodkaz"/>
            <w:lang w:eastAsia="cs-CZ"/>
          </w:rPr>
          <w:t>.1</w:t>
        </w:r>
        <w:r w:rsidRPr="001771FF">
          <w:rPr>
            <w:rStyle w:val="Hypertextovodkaz"/>
            <w:lang w:eastAsia="cs-CZ"/>
          </w:rPr>
          <w:t xml:space="preserve"> ZD</w:t>
        </w:r>
      </w:hyperlink>
    </w:p>
    <w:p w14:paraId="351A172C" w14:textId="77777777" w:rsidR="0021454B" w:rsidRPr="0021454B" w:rsidRDefault="0021454B" w:rsidP="00AC50B7">
      <w:pPr>
        <w:pStyle w:val="Nadpis2"/>
      </w:pPr>
      <w:bookmarkStart w:id="169" w:name="_Mimořádně_nízká_nabídková"/>
      <w:bookmarkStart w:id="170" w:name="_Toc155708959"/>
      <w:bookmarkStart w:id="171" w:name="_Toc199490343"/>
      <w:bookmarkEnd w:id="169"/>
      <w:r w:rsidRPr="0021454B">
        <w:t>Mimořádně nízká nabídková cena</w:t>
      </w:r>
      <w:bookmarkEnd w:id="170"/>
      <w:bookmarkEnd w:id="171"/>
    </w:p>
    <w:p w14:paraId="4226644F" w14:textId="4A24A0AC" w:rsidR="000927EC" w:rsidRDefault="0021454B" w:rsidP="00200129">
      <w:pPr>
        <w:pStyle w:val="Bezmezer"/>
        <w:spacing w:after="120"/>
        <w:jc w:val="both"/>
        <w:rPr>
          <w:lang w:eastAsia="cs-CZ"/>
        </w:rPr>
      </w:pPr>
      <w:r>
        <w:rPr>
          <w:lang w:eastAsia="cs-CZ"/>
        </w:rPr>
        <w:t xml:space="preserve">V případě, že se bude nabídková cena jevit jako mimořádně nízká, zadavatel bude postupovat </w:t>
      </w:r>
      <w:r w:rsidR="00E73D5B">
        <w:rPr>
          <w:lang w:eastAsia="cs-CZ"/>
        </w:rPr>
        <w:t xml:space="preserve">v případě otevřeného řízení </w:t>
      </w:r>
      <w:r>
        <w:rPr>
          <w:lang w:eastAsia="cs-CZ"/>
        </w:rPr>
        <w:t>dle § 113 ZZVZ.</w:t>
      </w:r>
      <w:r w:rsidR="00E73D5B">
        <w:rPr>
          <w:lang w:eastAsia="cs-CZ"/>
        </w:rPr>
        <w:t xml:space="preserve"> V případě </w:t>
      </w:r>
      <w:r w:rsidR="00A468B4">
        <w:rPr>
          <w:lang w:eastAsia="cs-CZ"/>
        </w:rPr>
        <w:t>zjednodušeného podlimitního řízení</w:t>
      </w:r>
      <w:r w:rsidR="00E73D5B">
        <w:rPr>
          <w:lang w:eastAsia="cs-CZ"/>
        </w:rPr>
        <w:t xml:space="preserve"> se postupuje přiměřeně dle ustanovení § 113 ZZVZ.</w:t>
      </w:r>
    </w:p>
    <w:p w14:paraId="023DB993" w14:textId="6DBC92DD" w:rsidR="001771FF" w:rsidRDefault="001771FF" w:rsidP="0021454B">
      <w:pPr>
        <w:pStyle w:val="Bezmezer"/>
        <w:spacing w:after="240"/>
        <w:jc w:val="both"/>
        <w:rPr>
          <w:lang w:eastAsia="cs-CZ"/>
        </w:rPr>
      </w:pPr>
      <w:hyperlink w:anchor="_NABÍDKOVÁ_CENA_1" w:history="1">
        <w:r w:rsidRPr="001771FF">
          <w:rPr>
            <w:rStyle w:val="Hypertextovodkaz"/>
            <w:lang w:eastAsia="cs-CZ"/>
          </w:rPr>
          <w:t xml:space="preserve">Zpět na článek č. </w:t>
        </w:r>
        <w:r w:rsidR="00576245">
          <w:rPr>
            <w:rStyle w:val="Hypertextovodkaz"/>
            <w:lang w:eastAsia="cs-CZ"/>
          </w:rPr>
          <w:t>5</w:t>
        </w:r>
        <w:r w:rsidR="00AC50B7">
          <w:rPr>
            <w:rStyle w:val="Hypertextovodkaz"/>
            <w:lang w:eastAsia="cs-CZ"/>
          </w:rPr>
          <w:t>.3</w:t>
        </w:r>
        <w:r w:rsidRPr="001771FF">
          <w:rPr>
            <w:rStyle w:val="Hypertextovodkaz"/>
            <w:lang w:eastAsia="cs-CZ"/>
          </w:rPr>
          <w:t xml:space="preserve"> ZD</w:t>
        </w:r>
      </w:hyperlink>
    </w:p>
    <w:p w14:paraId="12BB424E" w14:textId="1800428B" w:rsidR="0045331A" w:rsidRPr="00AE39CC" w:rsidRDefault="0045331A" w:rsidP="00121F69">
      <w:pPr>
        <w:pStyle w:val="Nadpis1"/>
      </w:pPr>
      <w:bookmarkStart w:id="172" w:name="_HODNOCENÍ"/>
      <w:bookmarkStart w:id="173" w:name="_Toc155708960"/>
      <w:bookmarkStart w:id="174" w:name="_Toc199490344"/>
      <w:bookmarkEnd w:id="172"/>
      <w:r w:rsidRPr="00AE39CC">
        <w:t>HODNOCENÍ</w:t>
      </w:r>
      <w:r w:rsidR="007C1DC4">
        <w:t xml:space="preserve"> A POSOUZENÍ NABÍDEK</w:t>
      </w:r>
      <w:bookmarkEnd w:id="173"/>
      <w:bookmarkEnd w:id="174"/>
    </w:p>
    <w:p w14:paraId="493C2D14" w14:textId="76A39D31" w:rsidR="00DE6378" w:rsidRDefault="0045331A" w:rsidP="0045331A">
      <w:r w:rsidRPr="001970A0">
        <w:t xml:space="preserve">Veřejná zakázka bude hodnocena v souladu s § 114 </w:t>
      </w:r>
      <w:r w:rsidR="00612092">
        <w:t>ZZVZ</w:t>
      </w:r>
      <w:r w:rsidRPr="001970A0">
        <w:t xml:space="preserve"> podle ekonomické výhodnosti</w:t>
      </w:r>
      <w:r w:rsidR="00DE6378">
        <w:t>.</w:t>
      </w:r>
    </w:p>
    <w:p w14:paraId="2089F4A9" w14:textId="23E3F88B" w:rsidR="008F432D" w:rsidRDefault="00DE6378" w:rsidP="0045331A">
      <w:pPr>
        <w:rPr>
          <w:strike/>
        </w:rPr>
      </w:pPr>
      <w:r>
        <w:t>V případě, že je jediným hodnoticím kritériem nabídková cena, n</w:t>
      </w:r>
      <w:r w:rsidR="0045331A" w:rsidRPr="001970A0">
        <w:t>abídky budou seřazeny podle výše celkové nabídkové ceny</w:t>
      </w:r>
      <w:r w:rsidR="008F432D">
        <w:t>.</w:t>
      </w:r>
    </w:p>
    <w:p w14:paraId="3989B785" w14:textId="1DCE8991" w:rsidR="0045331A" w:rsidRDefault="008F432D" w:rsidP="0045331A">
      <w:r w:rsidRPr="008F432D">
        <w:t>V</w:t>
      </w:r>
      <w:r>
        <w:t> </w:t>
      </w:r>
      <w:r w:rsidRPr="008F432D">
        <w:t>případě</w:t>
      </w:r>
      <w:r>
        <w:t>, že zadavatel stanovil více dílčích hodnoticích kritérií, budou nabídky seřazeny podle počtu získaných bodů dle výpočtu hodnoticích kritérií, který je uveden v Příloze č. 1 ZD – Krycí list.</w:t>
      </w:r>
      <w:r w:rsidR="007F460E">
        <w:t xml:space="preserve"> </w:t>
      </w:r>
      <w:r w:rsidR="0045331A" w:rsidRPr="007F460E">
        <w:t>V případě rovnosti bodů při součtu všech hodnotících kritérií, bude vybrán dodavatel, který nabídl nižší cenu.</w:t>
      </w:r>
    </w:p>
    <w:p w14:paraId="466B4F0F" w14:textId="1B20CD0B" w:rsidR="005543F4" w:rsidRPr="005543F4" w:rsidRDefault="005543F4" w:rsidP="0045331A">
      <w:pPr>
        <w:rPr>
          <w:strike/>
        </w:rPr>
      </w:pPr>
      <w:r>
        <w:t>Bude-li podána pouze jedna nabídka, hodnocení nebude provedeno</w:t>
      </w:r>
      <w:r w:rsidRPr="001970A0">
        <w:t xml:space="preserve">. </w:t>
      </w:r>
    </w:p>
    <w:p w14:paraId="35FE262B" w14:textId="4A4B6603" w:rsidR="0045331A" w:rsidRDefault="0045331A" w:rsidP="0045331A">
      <w:r w:rsidRPr="001970A0">
        <w:t>Zadavatel</w:t>
      </w:r>
      <w:r w:rsidR="00290CB1">
        <w:t xml:space="preserve"> </w:t>
      </w:r>
      <w:r w:rsidRPr="001970A0">
        <w:t>následně proved</w:t>
      </w:r>
      <w:r w:rsidR="00290CB1">
        <w:t>e</w:t>
      </w:r>
      <w:r w:rsidRPr="001970A0">
        <w:t xml:space="preserve"> posouzení </w:t>
      </w:r>
      <w:r w:rsidR="007F460E">
        <w:t>jediné/</w:t>
      </w:r>
      <w:r w:rsidRPr="001970A0">
        <w:t>nejvýhodnější nabídky</w:t>
      </w:r>
      <w:r w:rsidR="007F460E">
        <w:t>, tj.</w:t>
      </w:r>
      <w:r w:rsidRPr="001970A0">
        <w:t xml:space="preserve"> spl</w:t>
      </w:r>
      <w:r>
        <w:t>nění</w:t>
      </w:r>
      <w:r w:rsidRPr="001970A0">
        <w:t xml:space="preserve"> vešker</w:t>
      </w:r>
      <w:r>
        <w:t>ých</w:t>
      </w:r>
      <w:r w:rsidRPr="001970A0">
        <w:t xml:space="preserve"> požadavk</w:t>
      </w:r>
      <w:r>
        <w:t>ů</w:t>
      </w:r>
      <w:r w:rsidRPr="001970A0">
        <w:t xml:space="preserve"> stanoven</w:t>
      </w:r>
      <w:r>
        <w:t>ých</w:t>
      </w:r>
      <w:r w:rsidRPr="001970A0">
        <w:t xml:space="preserve"> touto zadávací dokumentací a </w:t>
      </w:r>
      <w:r w:rsidR="00612092">
        <w:t>ZZVZ</w:t>
      </w:r>
      <w:r>
        <w:t>.</w:t>
      </w:r>
    </w:p>
    <w:p w14:paraId="2A15C93D" w14:textId="4CB50D6B" w:rsidR="0045331A" w:rsidRDefault="0045331A" w:rsidP="0045331A">
      <w:r w:rsidRPr="001970A0">
        <w:t>Zadavatel vyzve k součinnosti a následně k uzavření smlouvy vybraného dodavatele, jehož nabídka byla vyhodnocena jako nejvýhodnější</w:t>
      </w:r>
      <w:r w:rsidR="00612092">
        <w:t>,</w:t>
      </w:r>
      <w:r w:rsidRPr="001970A0">
        <w:t xml:space="preserve"> a současně splnila požadavky stanovené touto zadávací dokumentací a </w:t>
      </w:r>
      <w:r w:rsidR="00612092">
        <w:t>ZZVZ</w:t>
      </w:r>
      <w:r w:rsidRPr="001970A0">
        <w:t>.</w:t>
      </w:r>
    </w:p>
    <w:p w14:paraId="2DBD739D" w14:textId="4EF6BCD6" w:rsidR="001771FF" w:rsidRPr="00A7166C" w:rsidRDefault="001771FF" w:rsidP="0045331A">
      <w:hyperlink w:anchor="_HODNOCENÍ_1" w:history="1">
        <w:r w:rsidRPr="001771FF">
          <w:rPr>
            <w:rStyle w:val="Hypertextovodkaz"/>
          </w:rPr>
          <w:t xml:space="preserve">Zpět na článek č. </w:t>
        </w:r>
        <w:r w:rsidR="00612092">
          <w:rPr>
            <w:rStyle w:val="Hypertextovodkaz"/>
          </w:rPr>
          <w:t>6</w:t>
        </w:r>
        <w:r w:rsidRPr="001771FF">
          <w:rPr>
            <w:rStyle w:val="Hypertextovodkaz"/>
          </w:rPr>
          <w:t xml:space="preserve"> ZD</w:t>
        </w:r>
      </w:hyperlink>
    </w:p>
    <w:p w14:paraId="20D5F870" w14:textId="77777777" w:rsidR="0045331A" w:rsidRPr="00AE39CC" w:rsidRDefault="0045331A" w:rsidP="00121F69">
      <w:pPr>
        <w:pStyle w:val="Nadpis1"/>
      </w:pPr>
      <w:bookmarkStart w:id="175" w:name="_NABÍDKA"/>
      <w:bookmarkStart w:id="176" w:name="_Toc155708961"/>
      <w:bookmarkStart w:id="177" w:name="_Toc199490345"/>
      <w:bookmarkEnd w:id="175"/>
      <w:r w:rsidRPr="00AE39CC">
        <w:lastRenderedPageBreak/>
        <w:t>NABÍDKA</w:t>
      </w:r>
      <w:bookmarkEnd w:id="176"/>
      <w:bookmarkEnd w:id="177"/>
    </w:p>
    <w:p w14:paraId="4BA89AE8" w14:textId="01430E3B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 xml:space="preserve">Lhůta </w:t>
      </w:r>
      <w:r w:rsidR="00261416" w:rsidRPr="00565863">
        <w:rPr>
          <w:b/>
          <w:sz w:val="24"/>
          <w:szCs w:val="24"/>
        </w:rPr>
        <w:t xml:space="preserve">k </w:t>
      </w:r>
      <w:r w:rsidRPr="00565863">
        <w:rPr>
          <w:b/>
          <w:sz w:val="24"/>
          <w:szCs w:val="24"/>
        </w:rPr>
        <w:t>podání nabídek</w:t>
      </w:r>
    </w:p>
    <w:p w14:paraId="1E4B954B" w14:textId="7ACE5C2D" w:rsidR="0045331A" w:rsidRDefault="0045331A" w:rsidP="0045331A">
      <w:r>
        <w:t xml:space="preserve">Lhůta </w:t>
      </w:r>
      <w:r w:rsidR="00261416">
        <w:t xml:space="preserve">k </w:t>
      </w:r>
      <w:r>
        <w:t xml:space="preserve">podání nabídky </w:t>
      </w:r>
      <w:r w:rsidRPr="00C268F6">
        <w:rPr>
          <w:b/>
          <w:u w:val="single"/>
        </w:rPr>
        <w:t>je uvedena na úvodní straně zadávací dokumentace</w:t>
      </w:r>
      <w:r w:rsidRPr="009F62D7">
        <w:t>.</w:t>
      </w:r>
      <w:r>
        <w:t xml:space="preserve"> </w:t>
      </w:r>
      <w:hyperlink w:anchor="_top" w:history="1">
        <w:r w:rsidR="00612092" w:rsidRPr="00F32240">
          <w:rPr>
            <w:rStyle w:val="Hypertextovodkaz"/>
            <w:sz w:val="18"/>
          </w:rPr>
          <w:t>ODKAZ</w:t>
        </w:r>
      </w:hyperlink>
      <w:r w:rsidR="00612092">
        <w:t xml:space="preserve"> </w:t>
      </w:r>
    </w:p>
    <w:p w14:paraId="54AB1E02" w14:textId="5C131C07" w:rsidR="0045331A" w:rsidRDefault="0045331A" w:rsidP="0045331A">
      <w:r>
        <w:t xml:space="preserve">Případná změna lhůty </w:t>
      </w:r>
      <w:r w:rsidR="00261416">
        <w:t xml:space="preserve">k </w:t>
      </w:r>
      <w:r>
        <w:t>podání nabídek bude uveřejněna v detailu VZ v</w:t>
      </w:r>
      <w:r w:rsidR="00612092">
        <w:t> elektronickém nástroji</w:t>
      </w:r>
      <w:r>
        <w:t xml:space="preserve"> uvedeném </w:t>
      </w:r>
      <w:r w:rsidRPr="00CF4173">
        <w:t>na úvodní straně zadávací dokumentace</w:t>
      </w:r>
      <w:r>
        <w:t>.</w:t>
      </w:r>
    </w:p>
    <w:p w14:paraId="43AB22AB" w14:textId="77777777" w:rsidR="0045331A" w:rsidRDefault="0045331A" w:rsidP="0045331A">
      <w:r>
        <w:t xml:space="preserve">Dodavatel je povinen sledovat případné změny na uvedeném odkazu </w:t>
      </w:r>
      <w:r w:rsidRPr="00CF4173">
        <w:t>na úvodní straně</w:t>
      </w:r>
      <w:r>
        <w:t xml:space="preserve"> </w:t>
      </w:r>
      <w:r w:rsidRPr="00CF4173">
        <w:t>zadávací dokumentace</w:t>
      </w:r>
      <w:r>
        <w:t>.</w:t>
      </w:r>
    </w:p>
    <w:p w14:paraId="175DE233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Forma a obsah nabídky</w:t>
      </w:r>
    </w:p>
    <w:p w14:paraId="4115AA3C" w14:textId="404C6B4B" w:rsidR="005543F4" w:rsidRDefault="005543F4" w:rsidP="005543F4">
      <w:pPr>
        <w:pStyle w:val="Odstavecseseznamem"/>
        <w:numPr>
          <w:ilvl w:val="0"/>
          <w:numId w:val="6"/>
        </w:numPr>
        <w:ind w:left="284" w:hanging="284"/>
      </w:pPr>
      <w:r w:rsidRPr="00EF4062">
        <w:rPr>
          <w:b/>
          <w:u w:val="single"/>
        </w:rPr>
        <w:t>Nabídka musí být</w:t>
      </w:r>
      <w:r>
        <w:rPr>
          <w:b/>
        </w:rPr>
        <w:t xml:space="preserve"> </w:t>
      </w:r>
      <w:r w:rsidRPr="00EF4062">
        <w:rPr>
          <w:b/>
          <w:u w:val="single"/>
        </w:rPr>
        <w:t>podána v elektronické podobě</w:t>
      </w:r>
      <w:r>
        <w:rPr>
          <w:b/>
          <w:u w:val="single"/>
        </w:rPr>
        <w:t>,</w:t>
      </w:r>
      <w:r w:rsidRPr="00EF4062">
        <w:rPr>
          <w:b/>
        </w:rPr>
        <w:t xml:space="preserve"> a to </w:t>
      </w:r>
      <w:r w:rsidRPr="00EF4062">
        <w:rPr>
          <w:b/>
          <w:u w:val="single"/>
        </w:rPr>
        <w:t>výhradně prostřednictvím elektronického nástroje</w:t>
      </w:r>
      <w:r>
        <w:t xml:space="preserve">. </w:t>
      </w:r>
    </w:p>
    <w:p w14:paraId="07BB7D79" w14:textId="77777777" w:rsidR="0045331A" w:rsidRDefault="0045331A" w:rsidP="004B0A06">
      <w:pPr>
        <w:pStyle w:val="Odstavecseseznamem"/>
        <w:numPr>
          <w:ilvl w:val="0"/>
          <w:numId w:val="6"/>
        </w:numPr>
        <w:ind w:left="284" w:hanging="284"/>
      </w:pPr>
      <w:r w:rsidRPr="00F77760">
        <w:t>Zadavatel žádá dodavatele, aby v zájmu zefektivnění a urychlení administrace zadávacího řízení zasílali nabídky ve strojově čitelném formátu (nikoliv naskenované).</w:t>
      </w:r>
    </w:p>
    <w:p w14:paraId="3EC92E40" w14:textId="77777777" w:rsidR="0045331A" w:rsidRPr="00735FED" w:rsidRDefault="0045331A" w:rsidP="00285D79">
      <w:pPr>
        <w:pStyle w:val="Odstavecseseznamem"/>
        <w:numPr>
          <w:ilvl w:val="0"/>
          <w:numId w:val="6"/>
        </w:numPr>
        <w:ind w:left="284" w:hanging="284"/>
      </w:pPr>
      <w:r w:rsidRPr="00735FED">
        <w:t>Nabídka bude předložena</w:t>
      </w:r>
      <w:r>
        <w:t xml:space="preserve"> </w:t>
      </w:r>
      <w:r w:rsidRPr="00735FED">
        <w:t>v</w:t>
      </w:r>
      <w:r>
        <w:t> </w:t>
      </w:r>
      <w:r w:rsidRPr="00735FED">
        <w:t>českém</w:t>
      </w:r>
      <w:r>
        <w:t xml:space="preserve"> nebo slovenském</w:t>
      </w:r>
      <w:r w:rsidRPr="00735FED">
        <w:t xml:space="preserve"> jazyce</w:t>
      </w:r>
      <w:r w:rsidRPr="00167297">
        <w:t>. Není-li některý předložený doklad v</w:t>
      </w:r>
      <w:r>
        <w:t> </w:t>
      </w:r>
      <w:r w:rsidRPr="00167297">
        <w:t>českém</w:t>
      </w:r>
      <w:r>
        <w:t xml:space="preserve"> nebo slovenském</w:t>
      </w:r>
      <w:r w:rsidRPr="00167297">
        <w:t xml:space="preserve"> jazyce,</w:t>
      </w:r>
      <w:r>
        <w:t xml:space="preserve"> je zadavatel oprávněn požadovat </w:t>
      </w:r>
      <w:r w:rsidRPr="00167297">
        <w:t>jeho prostý překlad do českého jazyka</w:t>
      </w:r>
      <w:r>
        <w:t xml:space="preserve">. </w:t>
      </w:r>
    </w:p>
    <w:p w14:paraId="29FB7FF9" w14:textId="2CBE7CF4" w:rsidR="0045331A" w:rsidRDefault="0045331A" w:rsidP="00F34CA7">
      <w:pPr>
        <w:pStyle w:val="Odstavecseseznamem"/>
        <w:numPr>
          <w:ilvl w:val="0"/>
          <w:numId w:val="6"/>
        </w:numPr>
        <w:ind w:left="284" w:hanging="284"/>
      </w:pPr>
      <w:r>
        <w:t>Elektronická nabídka dodavatele nemusí být podepsaná</w:t>
      </w:r>
      <w:r w:rsidRPr="00C268F6">
        <w:t xml:space="preserve">. </w:t>
      </w:r>
    </w:p>
    <w:p w14:paraId="3BA57560" w14:textId="5013E624" w:rsidR="004214BA" w:rsidRPr="00C268F6" w:rsidRDefault="004214BA" w:rsidP="007877D7">
      <w:r w:rsidRPr="004214BA">
        <w:t>Zadavatel si vyhrazuje právo před rozhodnutím o výběru nejvhodnější nabídky ověřit, případně vyjasnit, informace deklarované dodavatelem v nabídce.</w:t>
      </w:r>
    </w:p>
    <w:p w14:paraId="720689B5" w14:textId="43225130" w:rsidR="006D5C09" w:rsidRPr="007B4C59" w:rsidRDefault="006D5C09" w:rsidP="007B4C59">
      <w:pPr>
        <w:rPr>
          <w:highlight w:val="green"/>
        </w:rPr>
      </w:pPr>
      <w:hyperlink w:anchor="_NABÍDKA_1" w:history="1">
        <w:r w:rsidRPr="006D5C09">
          <w:rPr>
            <w:rStyle w:val="Hypertextovodkaz"/>
          </w:rPr>
          <w:t xml:space="preserve">Zpět na článek č. </w:t>
        </w:r>
        <w:r w:rsidR="00612092">
          <w:rPr>
            <w:rStyle w:val="Hypertextovodkaz"/>
          </w:rPr>
          <w:t>7</w:t>
        </w:r>
        <w:r w:rsidRPr="006D5C09">
          <w:rPr>
            <w:rStyle w:val="Hypertextovodkaz"/>
          </w:rPr>
          <w:t xml:space="preserve"> ZD</w:t>
        </w:r>
      </w:hyperlink>
    </w:p>
    <w:p w14:paraId="229237C5" w14:textId="77777777" w:rsidR="0045331A" w:rsidRPr="00AE39CC" w:rsidRDefault="0045331A" w:rsidP="00121F69">
      <w:pPr>
        <w:pStyle w:val="Nadpis1"/>
      </w:pPr>
      <w:bookmarkStart w:id="178" w:name="_ZADÁVACÍ_ŘÍZENÍ"/>
      <w:bookmarkStart w:id="179" w:name="_Toc155708962"/>
      <w:bookmarkStart w:id="180" w:name="_Toc199490346"/>
      <w:bookmarkEnd w:id="178"/>
      <w:r w:rsidRPr="00AE39CC">
        <w:t>ZADÁVACÍ ŘÍZENÍ</w:t>
      </w:r>
      <w:bookmarkEnd w:id="179"/>
      <w:bookmarkEnd w:id="180"/>
    </w:p>
    <w:p w14:paraId="5E725502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Vysvětlení zadávací dokumentace</w:t>
      </w:r>
    </w:p>
    <w:p w14:paraId="633422C3" w14:textId="4A173976" w:rsidR="0045331A" w:rsidRDefault="0045331A" w:rsidP="0045331A">
      <w:r w:rsidRPr="00332AD7">
        <w:t xml:space="preserve">Dodavatel může podat písemnou žádost o vysvětlení zadávací dokumentace, kterou musí doručit nejméně 7 pracovních dnů před uplynutím lhůty </w:t>
      </w:r>
      <w:r w:rsidR="00BA4DDA">
        <w:t>k</w:t>
      </w:r>
      <w:r w:rsidR="00BA4DDA" w:rsidRPr="00332AD7">
        <w:t xml:space="preserve"> </w:t>
      </w:r>
      <w:r w:rsidRPr="00332AD7">
        <w:t>podání</w:t>
      </w:r>
      <w:r>
        <w:t xml:space="preserve"> nabídek. Zadavatel do 3 pracovních dnů uveřejní odpověď v detailu VZ v</w:t>
      </w:r>
      <w:r w:rsidR="00612092">
        <w:t> elektronickém nástroji</w:t>
      </w:r>
      <w:r>
        <w:t xml:space="preserve"> v položce Vysvětlení zadávací dokumentace. Vysvětlení bude obsahovat dotaz bez identifikace dodavatele a odpověď. Zadavatel může uveřejnit vysvětlení i bez předchozí žádosti nebo odpovědět na pozdě doručený dotaz. </w:t>
      </w:r>
    </w:p>
    <w:p w14:paraId="62268867" w14:textId="298FDA73" w:rsidR="0045331A" w:rsidRDefault="0045331A" w:rsidP="0045331A">
      <w:r>
        <w:t xml:space="preserve">Pokud budou změněny zadávací podmínky, zadavatel přiměřeně prodlouží lhůtu pro podání nabídek. V případě podstatné změny, která může rozšířit okruh možných účastníků zadávacího řízení, bude lhůta prodloužena o celou původní délku. Vysvětlení musí být uveřejněno nejméně 4 pracovní dny před uplynutím lhůty </w:t>
      </w:r>
      <w:r w:rsidR="00BA4DDA">
        <w:t xml:space="preserve">k </w:t>
      </w:r>
      <w:r>
        <w:t>podání nabídek. Je-li zadavatel v prodlení s odpovědí, prodlouží lhůtu o příslušný počet dnů.</w:t>
      </w:r>
    </w:p>
    <w:p w14:paraId="68631362" w14:textId="57EDC156" w:rsidR="00D543BD" w:rsidRPr="00AA1B0C" w:rsidRDefault="005868E0" w:rsidP="0045331A">
      <w:r w:rsidRPr="00AA1B0C">
        <w:t xml:space="preserve">Je-li </w:t>
      </w:r>
      <w:r w:rsidR="00D6601B" w:rsidRPr="00AA1B0C">
        <w:t xml:space="preserve">v čl. </w:t>
      </w:r>
      <w:r w:rsidR="00612092">
        <w:t>8</w:t>
      </w:r>
      <w:r w:rsidR="00D6601B" w:rsidRPr="00AA1B0C">
        <w:t xml:space="preserve"> ZD </w:t>
      </w:r>
      <w:r w:rsidRPr="00AA1B0C">
        <w:t xml:space="preserve">vyhrazeno, že námitky proti zadávacím podmínkám mohou být podány nejpozději 72 hodin před koncem lhůty k podání nabídek, pak zadavatel v případě uveřejnění vysvětlení zadávací dokumentace zajistí, aby </w:t>
      </w:r>
      <w:r w:rsidR="00AA1B0C" w:rsidRPr="00AA1B0C">
        <w:t>vysvětlení zadávací dokumentace bylo uveřejněno minimálně 4 pracovní dny před uplynutím lhůty k podání námitek</w:t>
      </w:r>
      <w:r w:rsidR="005D4360" w:rsidRPr="005D4360">
        <w:t xml:space="preserve"> </w:t>
      </w:r>
      <w:r w:rsidR="005D4360">
        <w:t>proti zadávacím podmínkám</w:t>
      </w:r>
      <w:r w:rsidR="00AA1B0C" w:rsidRPr="00AA1B0C">
        <w:t xml:space="preserve"> (nikoli </w:t>
      </w:r>
      <w:r w:rsidR="005D4360">
        <w:t xml:space="preserve">lhůty k podání </w:t>
      </w:r>
      <w:r w:rsidR="00AA1B0C" w:rsidRPr="00AA1B0C">
        <w:t>nabídek).</w:t>
      </w:r>
    </w:p>
    <w:p w14:paraId="7B4BB107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Otevírání, kontrola a hodnocení nabídek</w:t>
      </w:r>
    </w:p>
    <w:p w14:paraId="1AE02882" w14:textId="77777777" w:rsidR="0027030A" w:rsidRDefault="0045331A" w:rsidP="00BA4DDA">
      <w:pPr>
        <w:tabs>
          <w:tab w:val="left" w:pos="7530"/>
        </w:tabs>
      </w:pPr>
      <w:r w:rsidRPr="00BA4DDA">
        <w:t>Jednání, při kterých se otevírají, kontrolují a hodnotí nabídky, je neveřejné.</w:t>
      </w:r>
      <w:r w:rsidR="0027030A">
        <w:t xml:space="preserve"> </w:t>
      </w:r>
    </w:p>
    <w:p w14:paraId="21D3630A" w14:textId="2F6CE3F3" w:rsidR="0045331A" w:rsidRDefault="0027030A" w:rsidP="00BA4DDA">
      <w:pPr>
        <w:tabs>
          <w:tab w:val="left" w:pos="7530"/>
        </w:tabs>
      </w:pPr>
      <w:r>
        <w:t>V otevřeném podlimitním řízení bude o</w:t>
      </w:r>
      <w:r w:rsidRPr="00D50FEB">
        <w:t xml:space="preserve"> otevírání, posouzení a hodnocení nabídek bude pořízena zpráva, která bude tvořit přílohu oznámení o výběru, není-li pouze jedna nabídka nebo došlo ke zrušení zadávacího řízení.</w:t>
      </w:r>
    </w:p>
    <w:p w14:paraId="444D574F" w14:textId="226CC299" w:rsidR="0027030A" w:rsidRPr="00795769" w:rsidRDefault="0027030A" w:rsidP="00BA4DDA">
      <w:pPr>
        <w:tabs>
          <w:tab w:val="left" w:pos="7530"/>
        </w:tabs>
        <w:rPr>
          <w:strike/>
        </w:rPr>
      </w:pPr>
      <w:r>
        <w:t xml:space="preserve">V případě </w:t>
      </w:r>
      <w:r w:rsidR="00CF7BBA">
        <w:t>zjednodušeného podlimitního řízení</w:t>
      </w:r>
      <w:r>
        <w:t xml:space="preserve"> nemusí být zpráva o hodnocení vytvořena.</w:t>
      </w:r>
    </w:p>
    <w:p w14:paraId="458B3619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Rozhodnutí o výběru dodavatele</w:t>
      </w:r>
    </w:p>
    <w:p w14:paraId="08A73128" w14:textId="339DC3EB" w:rsidR="0045331A" w:rsidRPr="004B0A06" w:rsidRDefault="0045331A" w:rsidP="0045331A">
      <w:pPr>
        <w:rPr>
          <w:strike/>
        </w:rPr>
      </w:pPr>
      <w:r>
        <w:t xml:space="preserve">Zadavatel rozhodne o výběru dodavatele, jehož nabídka byla vyhodnocena jako nejvýhodnější. </w:t>
      </w:r>
    </w:p>
    <w:p w14:paraId="1115775E" w14:textId="24564604" w:rsidR="0045331A" w:rsidRDefault="0045331A" w:rsidP="0045331A">
      <w:r>
        <w:lastRenderedPageBreak/>
        <w:t>Z</w:t>
      </w:r>
      <w:r w:rsidRPr="00FB783F">
        <w:t xml:space="preserve">adavatel </w:t>
      </w:r>
      <w:r>
        <w:t xml:space="preserve">si </w:t>
      </w:r>
      <w:r w:rsidRPr="00FB783F">
        <w:t xml:space="preserve">vyhrazuje, že </w:t>
      </w:r>
      <w:r w:rsidR="00BA4DDA">
        <w:t xml:space="preserve">v případě zjednodušeného podlimitního řízení </w:t>
      </w:r>
      <w:r w:rsidRPr="00FB783F">
        <w:t>rozhodnutí</w:t>
      </w:r>
      <w:r>
        <w:t xml:space="preserve"> o výběru uveřejní </w:t>
      </w:r>
      <w:r w:rsidRPr="0096129F">
        <w:t>v detailu VZ v</w:t>
      </w:r>
      <w:r w:rsidR="00CF7BBA">
        <w:t> elektronickém nástroji</w:t>
      </w:r>
      <w:r w:rsidRPr="00BA4DDA">
        <w:t>.</w:t>
      </w:r>
      <w:r w:rsidRPr="00FB783F">
        <w:t xml:space="preserve"> Okamžikem</w:t>
      </w:r>
      <w:r>
        <w:t xml:space="preserve"> </w:t>
      </w:r>
      <w:r w:rsidRPr="00FB783F">
        <w:t xml:space="preserve">uveřejnění </w:t>
      </w:r>
      <w:r w:rsidR="00BA4DDA">
        <w:t xml:space="preserve">v detailu VZ </w:t>
      </w:r>
      <w:r w:rsidRPr="00FB783F">
        <w:t>se rozhodnutí považuje za doručené všem účastníkům.</w:t>
      </w:r>
    </w:p>
    <w:p w14:paraId="2DB91DE1" w14:textId="4899E169" w:rsidR="007877D7" w:rsidRPr="00FB783F" w:rsidRDefault="007877D7" w:rsidP="0045331A">
      <w:r w:rsidRPr="007877D7">
        <w:t xml:space="preserve">V případě otevřeného podlimitního řízení bude rozhodnutí o výběru odesláno účastníkům zadávacího řízení a </w:t>
      </w:r>
      <w:r w:rsidR="000B1520">
        <w:t xml:space="preserve">případně také </w:t>
      </w:r>
      <w:r w:rsidRPr="007877D7">
        <w:t>uveřejněno v detailu VZ v</w:t>
      </w:r>
      <w:r w:rsidR="00CF7BBA">
        <w:t> elektronickém nástroji</w:t>
      </w:r>
      <w:r w:rsidRPr="007877D7">
        <w:t>.</w:t>
      </w:r>
    </w:p>
    <w:p w14:paraId="7F910E96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Rozhodnutí o vyloučení dodavatele</w:t>
      </w:r>
    </w:p>
    <w:p w14:paraId="7AE98E98" w14:textId="47D0DC28" w:rsidR="0045331A" w:rsidRDefault="0045331A" w:rsidP="0045331A">
      <w:r>
        <w:t>Pokud dojde k vyloučení dodavatele z</w:t>
      </w:r>
      <w:r w:rsidR="0096129F">
        <w:t> otevřeného podlimitního</w:t>
      </w:r>
      <w:r>
        <w:t xml:space="preserve"> řízení, zadavatel bezodkladně odešle oznámení vyloučenému dodavateli.</w:t>
      </w:r>
    </w:p>
    <w:p w14:paraId="6D105208" w14:textId="4A4D7F50" w:rsidR="0045331A" w:rsidRPr="00FB783F" w:rsidRDefault="0045331A" w:rsidP="0045331A">
      <w:r w:rsidRPr="00F102CA">
        <w:t>Pokud dojde k vyloučení dodavatele z</w:t>
      </w:r>
      <w:r w:rsidR="0096129F" w:rsidRPr="00F102CA">
        <w:t>e zjednodušeného podlimitního</w:t>
      </w:r>
      <w:r w:rsidRPr="00F102CA">
        <w:t xml:space="preserve"> řízení, zadavatel si vyhrazuje</w:t>
      </w:r>
      <w:r w:rsidR="00F102CA">
        <w:t xml:space="preserve"> možnost</w:t>
      </w:r>
      <w:r w:rsidRPr="00F102CA">
        <w:t xml:space="preserve"> rozhodnutí o vyloučení </w:t>
      </w:r>
      <w:r w:rsidR="00F102CA">
        <w:t>pouze uveřejnit</w:t>
      </w:r>
      <w:r w:rsidRPr="00F102CA">
        <w:t xml:space="preserve"> v detailu VZ v</w:t>
      </w:r>
      <w:r w:rsidR="009368DD">
        <w:t> elektronickém nástroji</w:t>
      </w:r>
      <w:r w:rsidRPr="00F102CA">
        <w:t xml:space="preserve">. Okamžikem uveřejnění </w:t>
      </w:r>
      <w:r w:rsidR="0096129F" w:rsidRPr="00F102CA">
        <w:t xml:space="preserve">v detailu VZ </w:t>
      </w:r>
      <w:r w:rsidRPr="00F102CA">
        <w:t>se rozhodnutí považuje za doručené vyloučenému dodavateli.</w:t>
      </w:r>
    </w:p>
    <w:p w14:paraId="2627DDA4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 xml:space="preserve">Rozhodnutí o zrušení </w:t>
      </w:r>
    </w:p>
    <w:p w14:paraId="626EA33C" w14:textId="0115080B" w:rsidR="0045331A" w:rsidRDefault="0045331A" w:rsidP="0045331A">
      <w:r>
        <w:t xml:space="preserve">Zadavatel je oprávněn zrušit zadávací řízení pouze na základě důvodů uvedených v § 127 ZZVZ. Oznámení o zrušení ZŘ bude </w:t>
      </w:r>
      <w:r w:rsidR="0096129F">
        <w:t xml:space="preserve">v případě otevřeného podlimitního řízení </w:t>
      </w:r>
      <w:r w:rsidR="00C02CE6">
        <w:t xml:space="preserve">odesláno </w:t>
      </w:r>
      <w:r>
        <w:t>do 3 pracovních dnů od rozhodnutí účastníkům zadávacího řízení</w:t>
      </w:r>
      <w:r w:rsidR="000B1520">
        <w:t xml:space="preserve">, případně také uveřejněno v </w:t>
      </w:r>
      <w:r w:rsidR="000B1520" w:rsidRPr="007877D7">
        <w:t>detailu VZ v</w:t>
      </w:r>
      <w:r w:rsidR="000B1520">
        <w:t> elektronickém nástroji</w:t>
      </w:r>
      <w:r>
        <w:t>.</w:t>
      </w:r>
    </w:p>
    <w:p w14:paraId="497919A6" w14:textId="2FDBC211" w:rsidR="0045331A" w:rsidRDefault="0045331A" w:rsidP="0045331A">
      <w:r w:rsidRPr="00FB783F">
        <w:t xml:space="preserve">Rozhodnutí o zrušení </w:t>
      </w:r>
      <w:r w:rsidR="0096129F">
        <w:t xml:space="preserve">zjednodušeného podlimitního řízení </w:t>
      </w:r>
      <w:r w:rsidRPr="00FB783F">
        <w:t xml:space="preserve">bude do 5 pracovních dnů </w:t>
      </w:r>
      <w:r w:rsidR="00991E33">
        <w:t xml:space="preserve">od rozhodnutí </w:t>
      </w:r>
      <w:r w:rsidRPr="00FB783F">
        <w:t xml:space="preserve">uveřejněno </w:t>
      </w:r>
      <w:r w:rsidRPr="00991E33">
        <w:t>v detailu VZ v</w:t>
      </w:r>
      <w:r w:rsidR="009368DD">
        <w:t> elektronickém nástroji</w:t>
      </w:r>
      <w:r w:rsidRPr="0096129F">
        <w:t>.</w:t>
      </w:r>
    </w:p>
    <w:p w14:paraId="45D9E1E0" w14:textId="77777777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Součinnost a uzavření smlouvy</w:t>
      </w:r>
    </w:p>
    <w:p w14:paraId="490A8AD3" w14:textId="026027FE" w:rsidR="0045331A" w:rsidRPr="007B1EEE" w:rsidRDefault="0045331A" w:rsidP="00991E33">
      <w:pPr>
        <w:rPr>
          <w:strike/>
        </w:rPr>
      </w:pPr>
      <w:r w:rsidRPr="00991E33">
        <w:t>Vybraný dodavatel bude po rozhodnutí o výběru vyzván k poskytnutí součinnosti a uzavření smlouvy. Dodavatel může být vyzván k </w:t>
      </w:r>
      <w:r w:rsidRPr="007E2CB4">
        <w:t xml:space="preserve">předložení </w:t>
      </w:r>
      <w:r w:rsidR="0043736D" w:rsidRPr="007E2CB4">
        <w:t xml:space="preserve">elektronických </w:t>
      </w:r>
      <w:r w:rsidRPr="007E2CB4">
        <w:t xml:space="preserve">prostých kopií, elektronických originálů nebo </w:t>
      </w:r>
      <w:r w:rsidR="00686925" w:rsidRPr="007E2CB4">
        <w:rPr>
          <w:lang w:eastAsia="cs-CZ"/>
        </w:rPr>
        <w:t xml:space="preserve">autorizovaných konverzí listinných originálních dokumentů </w:t>
      </w:r>
      <w:r w:rsidRPr="007E2CB4">
        <w:t>o kvalifikaci, dále jiných dokladů nebo vzorků, jestliže tak stanovila ZD nebo ZZVZ.</w:t>
      </w:r>
    </w:p>
    <w:p w14:paraId="347CAE33" w14:textId="32813CA4" w:rsidR="0045331A" w:rsidRPr="00CC3818" w:rsidRDefault="0045331A" w:rsidP="0045331A">
      <w:r w:rsidRPr="00B945CD">
        <w:t xml:space="preserve">Zadavatel ověří před uzavřením smlouvy, zda </w:t>
      </w:r>
      <w:r w:rsidR="0043736D">
        <w:t xml:space="preserve">vybraný </w:t>
      </w:r>
      <w:r w:rsidRPr="00B945CD">
        <w:t>dodavatel, který je českou právnickou osobou, má záznam v</w:t>
      </w:r>
      <w:r>
        <w:t> </w:t>
      </w:r>
      <w:r w:rsidRPr="00B945CD">
        <w:t>evidenci skutečných majitelů. Pokud nelze údaje z evidence zjistit, bude dodavatel vyloučen. K zápisu uveřejněnému v evidenci po odeslání oznámení o vyloučení se nepřihlíží. Vybraný dodavatel, který je zahraniční právnickou osobou, bude vyzván k předložení výpisu z obdobné zahraniční evidence nebo ke sdělení identifikačních údajů skutečných majitelů a předložení souvisejících dokladů.</w:t>
      </w:r>
    </w:p>
    <w:p w14:paraId="2E33A36F" w14:textId="2ACF2FFC" w:rsidR="0045331A" w:rsidRPr="00565863" w:rsidRDefault="0045331A" w:rsidP="00AE39CC">
      <w:pPr>
        <w:rPr>
          <w:b/>
          <w:sz w:val="24"/>
          <w:szCs w:val="24"/>
        </w:rPr>
      </w:pPr>
      <w:r w:rsidRPr="00565863">
        <w:rPr>
          <w:b/>
          <w:sz w:val="24"/>
          <w:szCs w:val="24"/>
        </w:rPr>
        <w:t>Uveřej</w:t>
      </w:r>
      <w:r w:rsidR="00991E33" w:rsidRPr="00565863">
        <w:rPr>
          <w:b/>
          <w:sz w:val="24"/>
          <w:szCs w:val="24"/>
        </w:rPr>
        <w:t>ňová</w:t>
      </w:r>
      <w:r w:rsidRPr="00565863">
        <w:rPr>
          <w:b/>
          <w:sz w:val="24"/>
          <w:szCs w:val="24"/>
        </w:rPr>
        <w:t>ní</w:t>
      </w:r>
    </w:p>
    <w:p w14:paraId="0E11A90D" w14:textId="60BEA321" w:rsidR="0045331A" w:rsidRDefault="0045331A" w:rsidP="0045331A">
      <w:r>
        <w:t>Na profilu zadavatele v</w:t>
      </w:r>
      <w:r w:rsidRPr="006C79E6">
        <w:t xml:space="preserve"> detailu </w:t>
      </w:r>
      <w:r>
        <w:t>VZ v</w:t>
      </w:r>
      <w:r w:rsidR="00582EA2">
        <w:t> elektronickém nástroji</w:t>
      </w:r>
      <w:r>
        <w:t xml:space="preserve"> </w:t>
      </w:r>
      <w:r w:rsidRPr="006C79E6">
        <w:t>budou uveřejněny základní informace o</w:t>
      </w:r>
      <w:r>
        <w:t> </w:t>
      </w:r>
      <w:r w:rsidRPr="006C79E6">
        <w:t xml:space="preserve">veřejné zakázce a zásadní dokumenty jako </w:t>
      </w:r>
      <w:r>
        <w:t>např. Zadávací dokumentace</w:t>
      </w:r>
      <w:r w:rsidRPr="006C79E6">
        <w:t xml:space="preserve"> s přílohami, </w:t>
      </w:r>
      <w:r w:rsidR="0043736D">
        <w:t>v</w:t>
      </w:r>
      <w:r w:rsidRPr="006C79E6">
        <w:t xml:space="preserve">ysvětlení zadávací dokumentace, </w:t>
      </w:r>
      <w:r w:rsidR="0043736D">
        <w:t>r</w:t>
      </w:r>
      <w:r w:rsidRPr="006C79E6">
        <w:t xml:space="preserve">ozhodnutí o výběru dodavatele, </w:t>
      </w:r>
      <w:r w:rsidR="0043736D">
        <w:t>r</w:t>
      </w:r>
      <w:r>
        <w:t xml:space="preserve">ozhodnutí o vyloučení dodavatele, </w:t>
      </w:r>
      <w:r w:rsidR="0043736D">
        <w:t>r</w:t>
      </w:r>
      <w:r w:rsidRPr="006C79E6">
        <w:t xml:space="preserve">ozhodnutí o zrušení </w:t>
      </w:r>
      <w:r>
        <w:t>zadávacího</w:t>
      </w:r>
      <w:r w:rsidRPr="006C79E6">
        <w:t xml:space="preserve"> řízení nebo </w:t>
      </w:r>
      <w:r w:rsidR="0043736D">
        <w:t>p</w:t>
      </w:r>
      <w:r>
        <w:t>ísemná zpráva zadavatele</w:t>
      </w:r>
      <w:r w:rsidRPr="006C79E6">
        <w:t>.</w:t>
      </w:r>
    </w:p>
    <w:p w14:paraId="7DE01FA8" w14:textId="12E1EEE3" w:rsidR="00991E33" w:rsidRDefault="00991E33" w:rsidP="0045331A">
      <w:hyperlink w:anchor="_ZADÁVACÍ_ŘÍZENÍ_1" w:history="1">
        <w:r w:rsidRPr="00991E33">
          <w:rPr>
            <w:rStyle w:val="Hypertextovodkaz"/>
          </w:rPr>
          <w:t xml:space="preserve">Zpět na článek č. </w:t>
        </w:r>
        <w:r w:rsidR="003F42FB">
          <w:rPr>
            <w:rStyle w:val="Hypertextovodkaz"/>
          </w:rPr>
          <w:t>8</w:t>
        </w:r>
        <w:r w:rsidRPr="00991E33">
          <w:rPr>
            <w:rStyle w:val="Hypertextovodkaz"/>
          </w:rPr>
          <w:t xml:space="preserve"> ZD</w:t>
        </w:r>
      </w:hyperlink>
    </w:p>
    <w:p w14:paraId="274BE72D" w14:textId="77777777" w:rsidR="0045331A" w:rsidRPr="00AE39CC" w:rsidRDefault="0045331A" w:rsidP="00121F69">
      <w:pPr>
        <w:pStyle w:val="Nadpis1"/>
      </w:pPr>
      <w:bookmarkStart w:id="181" w:name="_ZÁVĚREČNÁ_USTANOVENÍ"/>
      <w:bookmarkStart w:id="182" w:name="_Toc155708963"/>
      <w:bookmarkStart w:id="183" w:name="_Toc199490347"/>
      <w:bookmarkEnd w:id="181"/>
      <w:r w:rsidRPr="00AE39CC">
        <w:t>ZÁVĚREČNÁ USTANOVENÍ</w:t>
      </w:r>
      <w:bookmarkEnd w:id="182"/>
      <w:bookmarkEnd w:id="183"/>
    </w:p>
    <w:p w14:paraId="4D5D3AB4" w14:textId="77777777" w:rsidR="003F42FB" w:rsidRPr="00B467DD" w:rsidRDefault="003F42FB" w:rsidP="003F42FB">
      <w:pPr>
        <w:pStyle w:val="Nadpis2"/>
        <w:rPr>
          <w:highlight w:val="yellow"/>
        </w:rPr>
      </w:pPr>
      <w:bookmarkStart w:id="184" w:name="_E-ZAK"/>
      <w:bookmarkStart w:id="185" w:name="_Toc155796920"/>
      <w:bookmarkStart w:id="186" w:name="_Toc196825487"/>
      <w:bookmarkStart w:id="187" w:name="_Toc199490348"/>
      <w:bookmarkEnd w:id="184"/>
      <w:r w:rsidRPr="003714DE">
        <w:rPr>
          <w:highlight w:val="yellow"/>
        </w:rPr>
        <w:t xml:space="preserve">Elektronický </w:t>
      </w:r>
      <w:r w:rsidRPr="00B467DD">
        <w:rPr>
          <w:highlight w:val="yellow"/>
        </w:rPr>
        <w:t xml:space="preserve">nástroj </w:t>
      </w:r>
      <w:commentRangeStart w:id="188"/>
      <w:r w:rsidRPr="00B467DD">
        <w:rPr>
          <w:highlight w:val="yellow"/>
        </w:rPr>
        <w:t>E-ZAK</w:t>
      </w:r>
      <w:bookmarkEnd w:id="185"/>
      <w:commentRangeEnd w:id="188"/>
      <w:r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188"/>
      </w:r>
      <w:bookmarkEnd w:id="186"/>
      <w:bookmarkEnd w:id="187"/>
    </w:p>
    <w:p w14:paraId="0CA1DD37" w14:textId="77777777" w:rsidR="003F42FB" w:rsidRPr="00B467DD" w:rsidRDefault="003F42FB" w:rsidP="003F42FB">
      <w:pPr>
        <w:rPr>
          <w:highlight w:val="yellow"/>
        </w:rPr>
      </w:pPr>
      <w:r w:rsidRPr="00B467DD">
        <w:rPr>
          <w:highlight w:val="yellow"/>
        </w:rPr>
        <w:t xml:space="preserve">Systém E-ZAK je certifikovaným elektronickým nástrojem, který slouží zadávání veřejných zakázek. Dodavatelé musí být v E-ZAK registrováni, aby mohli podat elektronickou nabídku. </w:t>
      </w:r>
    </w:p>
    <w:p w14:paraId="38B047F2" w14:textId="77777777" w:rsidR="003F42FB" w:rsidRPr="00B467DD" w:rsidRDefault="003F42FB" w:rsidP="003F42FB">
      <w:pPr>
        <w:spacing w:after="0"/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>Na elektronický nástroj E-ZAK (</w:t>
      </w:r>
      <w:hyperlink r:id="rId12" w:history="1">
        <w:r w:rsidRPr="00B467DD">
          <w:rPr>
            <w:rFonts w:cs="Calibri"/>
            <w:color w:val="0563C1"/>
            <w:highlight w:val="yellow"/>
            <w:u w:val="single"/>
          </w:rPr>
          <w:t>https://ezak.cnpk.cz</w:t>
        </w:r>
      </w:hyperlink>
      <w:r w:rsidRPr="00B467DD">
        <w:rPr>
          <w:rFonts w:cs="Calibri"/>
          <w:highlight w:val="yellow"/>
        </w:rPr>
        <w:t xml:space="preserve">) je napojena </w:t>
      </w:r>
      <w:r w:rsidRPr="00B467DD">
        <w:rPr>
          <w:rFonts w:cs="Calibri"/>
          <w:b/>
          <w:highlight w:val="yellow"/>
        </w:rPr>
        <w:t>Centrální databáze dodavatelů</w:t>
      </w:r>
      <w:r w:rsidRPr="00B467DD">
        <w:rPr>
          <w:rFonts w:cs="Calibri"/>
          <w:highlight w:val="yellow"/>
        </w:rPr>
        <w:t xml:space="preserve"> portálu FEN, kde probíhá registrace a administrace uživatelských účtů. </w:t>
      </w:r>
      <w:r w:rsidRPr="00B467DD">
        <w:rPr>
          <w:rFonts w:cs="Calibri"/>
          <w:b/>
          <w:highlight w:val="yellow"/>
        </w:rPr>
        <w:t>Dodavatel se musí registrovat v Centrální databázi dodavatelů</w:t>
      </w:r>
      <w:r w:rsidRPr="00B467DD">
        <w:rPr>
          <w:rFonts w:cs="Calibri"/>
          <w:highlight w:val="yellow"/>
        </w:rPr>
        <w:t xml:space="preserve"> v systému FEN.cz (</w:t>
      </w:r>
      <w:hyperlink r:id="rId13" w:anchor="/registrace" w:history="1">
        <w:r w:rsidRPr="00B467DD">
          <w:rPr>
            <w:rStyle w:val="Hypertextovodkaz"/>
            <w:rFonts w:cs="Calibri"/>
            <w:highlight w:val="yellow"/>
          </w:rPr>
          <w:t>https://fen.cz/#/registrace</w:t>
        </w:r>
      </w:hyperlink>
      <w:r w:rsidRPr="00B467DD">
        <w:rPr>
          <w:rFonts w:cs="Calibri"/>
          <w:highlight w:val="yellow"/>
        </w:rPr>
        <w:t xml:space="preserve">), kde je ověřena jeho identita. Pokud dodavatel </w:t>
      </w:r>
      <w:r w:rsidRPr="00B467DD">
        <w:rPr>
          <w:rFonts w:cs="Calibri"/>
          <w:highlight w:val="yellow"/>
        </w:rPr>
        <w:lastRenderedPageBreak/>
        <w:t xml:space="preserve">nebude registrován, nemůže v systému E-ZAK podávat nabídky ani zasílat zprávy. Proces registrace trvá </w:t>
      </w:r>
      <w:r w:rsidRPr="00B467DD">
        <w:rPr>
          <w:rFonts w:cs="Calibri"/>
          <w:b/>
          <w:highlight w:val="yellow"/>
        </w:rPr>
        <w:t>do 48 hodin</w:t>
      </w:r>
      <w:r w:rsidRPr="00B467DD">
        <w:rPr>
          <w:rFonts w:cs="Calibri"/>
          <w:highlight w:val="yellow"/>
        </w:rPr>
        <w:t xml:space="preserve"> během pracovních dnů. Další informace jsou zde:</w:t>
      </w:r>
    </w:p>
    <w:p w14:paraId="5DC4D4E5" w14:textId="77777777" w:rsidR="003F42FB" w:rsidRPr="00B467DD" w:rsidRDefault="003F42FB" w:rsidP="003F42FB">
      <w:pPr>
        <w:spacing w:after="0"/>
        <w:rPr>
          <w:rFonts w:cs="Calibri"/>
          <w:highlight w:val="yellow"/>
        </w:rPr>
      </w:pPr>
      <w:hyperlink r:id="rId14" w:history="1">
        <w:r w:rsidRPr="00B467DD">
          <w:rPr>
            <w:rFonts w:cs="Calibri"/>
            <w:color w:val="0563C1"/>
            <w:highlight w:val="yellow"/>
            <w:u w:val="single"/>
          </w:rPr>
          <w:t>https://sites.google.com/fen.cz/napovedafen/n%C3%A1pov%C4%9Bda-fen/registrace-a-ov%C4%9B%C5%99en%C3%AD-dodavatele</w:t>
        </w:r>
      </w:hyperlink>
      <w:r w:rsidRPr="00B467DD">
        <w:rPr>
          <w:rFonts w:cs="Calibri"/>
          <w:highlight w:val="yellow"/>
        </w:rPr>
        <w:t xml:space="preserve">; </w:t>
      </w:r>
    </w:p>
    <w:p w14:paraId="6328480E" w14:textId="77777777" w:rsidR="003F42FB" w:rsidRPr="00B467DD" w:rsidRDefault="003F42FB" w:rsidP="003F42FB">
      <w:pPr>
        <w:spacing w:after="0"/>
        <w:rPr>
          <w:rFonts w:cs="Calibri"/>
          <w:highlight w:val="yellow"/>
        </w:rPr>
      </w:pPr>
      <w:hyperlink r:id="rId15" w:history="1">
        <w:r w:rsidRPr="00B467DD">
          <w:rPr>
            <w:rFonts w:cs="Calibri"/>
            <w:color w:val="0563C1"/>
            <w:highlight w:val="yellow"/>
            <w:u w:val="single"/>
          </w:rPr>
          <w:t>https://ezak.cnpk.cz/manual_2/ezak-manual-dodavatele-cdd-pdf</w:t>
        </w:r>
      </w:hyperlink>
      <w:r w:rsidRPr="00B467DD">
        <w:rPr>
          <w:rFonts w:cs="Calibri"/>
          <w:highlight w:val="yellow"/>
        </w:rPr>
        <w:t xml:space="preserve">  (str. 9-17)</w:t>
      </w:r>
    </w:p>
    <w:p w14:paraId="1B612C63" w14:textId="77777777" w:rsidR="003F42FB" w:rsidRPr="00B467DD" w:rsidRDefault="003F42FB" w:rsidP="003F42FB">
      <w:pPr>
        <w:rPr>
          <w:rFonts w:cs="Calibri"/>
          <w:highlight w:val="yellow"/>
        </w:rPr>
      </w:pPr>
      <w:hyperlink r:id="rId16" w:history="1">
        <w:r w:rsidRPr="00B467DD">
          <w:rPr>
            <w:rFonts w:cs="Calibri"/>
            <w:color w:val="0563C1"/>
            <w:highlight w:val="yellow"/>
            <w:u w:val="single"/>
          </w:rPr>
          <w:t>https://www.cnpk.cz/blog/zmena-prihlasovani-do-ezak-pro-dodavatele</w:t>
        </w:r>
      </w:hyperlink>
    </w:p>
    <w:p w14:paraId="79F089A2" w14:textId="77777777" w:rsidR="003F42FB" w:rsidRPr="00B467DD" w:rsidRDefault="003F42FB" w:rsidP="003F42FB">
      <w:pPr>
        <w:spacing w:after="0"/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 xml:space="preserve">Pokud dodavatel v E-ZAKu klikne na odkaz Registrace dodavatele v levém menu, následuje informace o registraci v systému FEN.cz. </w:t>
      </w:r>
      <w:r w:rsidRPr="00B467DD">
        <w:rPr>
          <w:rFonts w:cs="Calibri"/>
          <w:b/>
          <w:highlight w:val="yellow"/>
        </w:rPr>
        <w:t>Důležité odkazy:</w:t>
      </w:r>
    </w:p>
    <w:p w14:paraId="1BDD0A7C" w14:textId="77777777" w:rsidR="003F42FB" w:rsidRPr="00B467DD" w:rsidRDefault="003F42FB" w:rsidP="003F42FB">
      <w:pPr>
        <w:spacing w:after="0"/>
        <w:rPr>
          <w:rFonts w:cs="Calibri"/>
          <w:highlight w:val="yellow"/>
        </w:rPr>
      </w:pPr>
      <w:hyperlink r:id="rId17" w:history="1">
        <w:r w:rsidRPr="00B467DD">
          <w:rPr>
            <w:rFonts w:cs="Calibri"/>
            <w:color w:val="0563C1"/>
            <w:highlight w:val="yellow"/>
            <w:u w:val="single"/>
          </w:rPr>
          <w:t>www.FEN.cz</w:t>
        </w:r>
      </w:hyperlink>
      <w:r w:rsidRPr="00B467DD">
        <w:rPr>
          <w:rFonts w:cs="Calibri"/>
          <w:highlight w:val="yellow"/>
        </w:rPr>
        <w:t>, případně dodavatel kontaktuje podporu systému FEN či E-ZAK.</w:t>
      </w:r>
    </w:p>
    <w:p w14:paraId="09E7E9A1" w14:textId="77777777" w:rsidR="003F42FB" w:rsidRPr="00B467DD" w:rsidRDefault="003F42FB" w:rsidP="003F42FB">
      <w:pPr>
        <w:spacing w:after="0"/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 xml:space="preserve">Podpora FEN - e-mail: </w:t>
      </w:r>
      <w:hyperlink r:id="rId18" w:history="1">
        <w:r w:rsidRPr="00B467DD">
          <w:rPr>
            <w:rFonts w:cs="Calibri"/>
            <w:color w:val="0563C1"/>
            <w:highlight w:val="yellow"/>
            <w:u w:val="single"/>
          </w:rPr>
          <w:t>podpora@fen.cz</w:t>
        </w:r>
      </w:hyperlink>
      <w:r w:rsidRPr="00B467DD">
        <w:rPr>
          <w:rFonts w:cs="Calibri"/>
          <w:highlight w:val="yellow"/>
        </w:rPr>
        <w:t>, Tel.: +420 515 917 947</w:t>
      </w:r>
    </w:p>
    <w:p w14:paraId="20FA69E8" w14:textId="77777777" w:rsidR="003F42FB" w:rsidRPr="00B467DD" w:rsidRDefault="003F42FB" w:rsidP="003F42FB">
      <w:pPr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 xml:space="preserve">Podpora EZAK - e-mail: </w:t>
      </w:r>
      <w:hyperlink r:id="rId19" w:history="1">
        <w:r w:rsidRPr="00B467DD">
          <w:rPr>
            <w:rFonts w:cs="Calibri"/>
            <w:color w:val="0563C1"/>
            <w:highlight w:val="yellow"/>
            <w:u w:val="single"/>
          </w:rPr>
          <w:t>podpora@ezak.cz</w:t>
        </w:r>
      </w:hyperlink>
      <w:r w:rsidRPr="00B467DD">
        <w:rPr>
          <w:rFonts w:cs="Calibri"/>
          <w:highlight w:val="yellow"/>
        </w:rPr>
        <w:t xml:space="preserve">, Tel.: +420 538 702 719  </w:t>
      </w:r>
    </w:p>
    <w:p w14:paraId="41BDA766" w14:textId="77777777" w:rsidR="003F42FB" w:rsidRDefault="003F42FB" w:rsidP="003F42FB">
      <w:pPr>
        <w:rPr>
          <w:rFonts w:cs="Calibri"/>
        </w:rPr>
      </w:pPr>
      <w:r w:rsidRPr="00B467DD">
        <w:rPr>
          <w:rFonts w:cs="Calibri"/>
          <w:highlight w:val="yellow"/>
        </w:rPr>
        <w:t>V případě, že se dodavateli nedaří zaregistrovat do FEN, může být příčinou, že byl před vyhlášením této VZ již „předregistrován“ administrátorem a jeho IČO je tak obsazeno. V tomto případě je nutné vstoupit k dokončení registrace pomocí hypertextového odkazu z předregistračního e-mailu systému Centrální databáze dodavatelů FEN.cz, který byl zaslán na adresu dodavatele ze strany podpory EZAK. V případě potíží, ztráty nebo neobdržení předregistračního e-mailu lze kontaktovat výše uvedenou podporu systému FEN nebo EZAK.</w:t>
      </w:r>
    </w:p>
    <w:p w14:paraId="36E4193B" w14:textId="45A5A62F" w:rsidR="00156456" w:rsidRPr="00156456" w:rsidRDefault="00156456" w:rsidP="0045331A">
      <w:hyperlink w:anchor="_E-ZAK_1" w:history="1">
        <w:r w:rsidRPr="00156456">
          <w:rPr>
            <w:rStyle w:val="Hypertextovodkaz"/>
          </w:rPr>
          <w:t>Z</w:t>
        </w:r>
        <w:r>
          <w:rPr>
            <w:rStyle w:val="Hypertextovodkaz"/>
          </w:rPr>
          <w:t xml:space="preserve">pět na čl. </w:t>
        </w:r>
        <w:r w:rsidR="003F42FB">
          <w:rPr>
            <w:rStyle w:val="Hypertextovodkaz"/>
          </w:rPr>
          <w:t>9</w:t>
        </w:r>
        <w:r>
          <w:rPr>
            <w:rStyle w:val="Hypertextovodkaz"/>
          </w:rPr>
          <w:t>.1</w:t>
        </w:r>
        <w:r w:rsidRPr="00156456">
          <w:rPr>
            <w:rStyle w:val="Hypertextovodkaz"/>
          </w:rPr>
          <w:t xml:space="preserve"> ZD</w:t>
        </w:r>
      </w:hyperlink>
    </w:p>
    <w:p w14:paraId="7ACBDAF5" w14:textId="77777777" w:rsidR="0045331A" w:rsidRPr="00AE39CC" w:rsidRDefault="0045331A" w:rsidP="00156456">
      <w:pPr>
        <w:pStyle w:val="Nadpis2"/>
      </w:pPr>
      <w:bookmarkStart w:id="189" w:name="_KOMUNIKACE"/>
      <w:bookmarkStart w:id="190" w:name="_Toc155708965"/>
      <w:bookmarkStart w:id="191" w:name="_Toc199490349"/>
      <w:bookmarkEnd w:id="189"/>
      <w:r w:rsidRPr="00AE39CC">
        <w:t>KOMUNIKACE</w:t>
      </w:r>
      <w:bookmarkEnd w:id="190"/>
      <w:bookmarkEnd w:id="191"/>
    </w:p>
    <w:p w14:paraId="3D6CCDBC" w14:textId="52DC1955" w:rsidR="00991E33" w:rsidRDefault="00991E33" w:rsidP="00991E33">
      <w:r w:rsidRPr="00CC1A08">
        <w:t>Zadavatel může dodavatele vyzvat k potvrzení přijetí zprávy. Pokud zadavatel zasílá dodavateli zprávu elektronickou poštou (Outlook)</w:t>
      </w:r>
      <w:r>
        <w:t xml:space="preserve"> a dodavatel zprávu nepotvrdí</w:t>
      </w:r>
      <w:r w:rsidRPr="00CC1A08">
        <w:t>, považuje se za dobu doručení okamžik přijetí zprávy poštovním serverem dodavatele (tj. okamžik, kdy je zadavateli doručeno oznámení o</w:t>
      </w:r>
      <w:r>
        <w:t> </w:t>
      </w:r>
      <w:r w:rsidRPr="00CC1A08">
        <w:t>doručení zprávy). V případě pochybností je okamžikem doručení následující den po odeslání zprávy. V</w:t>
      </w:r>
      <w:r>
        <w:t> </w:t>
      </w:r>
      <w:r w:rsidRPr="00CC1A08">
        <w:t xml:space="preserve">případě zasílání zpráv v elektronickém nástroji se za dobu doručení považuje </w:t>
      </w:r>
      <w:r>
        <w:t>okamžik přijetí datové zprávy na elektronickou adresu dodavatele v elektronickém nástroji, v případě pochybností následující den po odeslání zprávy.</w:t>
      </w:r>
    </w:p>
    <w:p w14:paraId="5F728EA8" w14:textId="3AB8A7FB" w:rsidR="00156456" w:rsidRDefault="00156456" w:rsidP="00991E33">
      <w:hyperlink w:anchor="_Komunikace_1" w:history="1">
        <w:r w:rsidRPr="00156456">
          <w:rPr>
            <w:rStyle w:val="Hypertextovodkaz"/>
          </w:rPr>
          <w:t>Z</w:t>
        </w:r>
        <w:r>
          <w:rPr>
            <w:rStyle w:val="Hypertextovodkaz"/>
          </w:rPr>
          <w:t xml:space="preserve">pět na čl. </w:t>
        </w:r>
        <w:r w:rsidR="00ED7914">
          <w:rPr>
            <w:rStyle w:val="Hypertextovodkaz"/>
          </w:rPr>
          <w:t>9</w:t>
        </w:r>
        <w:r>
          <w:rPr>
            <w:rStyle w:val="Hypertextovodkaz"/>
          </w:rPr>
          <w:t>.2</w:t>
        </w:r>
        <w:r w:rsidRPr="00156456">
          <w:rPr>
            <w:rStyle w:val="Hypertextovodkaz"/>
          </w:rPr>
          <w:t xml:space="preserve"> ZD</w:t>
        </w:r>
      </w:hyperlink>
    </w:p>
    <w:p w14:paraId="6AB38601" w14:textId="77777777" w:rsidR="0045331A" w:rsidRPr="00AE39CC" w:rsidRDefault="0045331A" w:rsidP="00156456">
      <w:pPr>
        <w:pStyle w:val="Nadpis2"/>
      </w:pPr>
      <w:bookmarkStart w:id="192" w:name="_GDPR"/>
      <w:bookmarkStart w:id="193" w:name="_Toc155708966"/>
      <w:bookmarkStart w:id="194" w:name="_Toc199490350"/>
      <w:bookmarkEnd w:id="192"/>
      <w:r w:rsidRPr="00AE39CC">
        <w:t>GDPR</w:t>
      </w:r>
      <w:bookmarkEnd w:id="193"/>
      <w:bookmarkEnd w:id="194"/>
    </w:p>
    <w:p w14:paraId="1FD3B40E" w14:textId="77777777" w:rsidR="00ED7914" w:rsidRPr="004F6002" w:rsidRDefault="00ED7914" w:rsidP="00ED7914">
      <w:r>
        <w:t>Z</w:t>
      </w:r>
      <w:r w:rsidRPr="004F6002">
        <w:t>adavatel je správcem osobních a citlivých údajů</w:t>
      </w:r>
      <w:r>
        <w:t xml:space="preserve"> a zpracovatelem těchto údajů, </w:t>
      </w:r>
      <w:r w:rsidRPr="004F6002">
        <w:t xml:space="preserve">které </w:t>
      </w:r>
      <w:r>
        <w:t xml:space="preserve">jsou </w:t>
      </w:r>
      <w:r w:rsidRPr="004F6002">
        <w:t>získá</w:t>
      </w:r>
      <w:r>
        <w:t>ny</w:t>
      </w:r>
      <w:r w:rsidRPr="004F6002">
        <w:t xml:space="preserve"> v této veřejné zakázce. Zpracování údajů je nezbytné pro splnění právní povinnosti správce, které vyplývá ze ZZVZ. </w:t>
      </w:r>
      <w:r>
        <w:t xml:space="preserve">Zadavatel, jeho zaměstnanci a osoby pověřené kontrolou nabídek jsou vázáni mlčenlivostí. </w:t>
      </w:r>
      <w:r w:rsidRPr="004F6002">
        <w:t xml:space="preserve">O veřejné zakázce je veden spis, který je neveřejný. </w:t>
      </w:r>
      <w:r>
        <w:t xml:space="preserve">Poté co bude zadávací řízení ukončeno zadavateli archivuje spis k veřejné zakázce. </w:t>
      </w:r>
      <w:r w:rsidRPr="004F6002">
        <w:t xml:space="preserve">Skartační lhůta činí </w:t>
      </w:r>
      <w:r>
        <w:t>10</w:t>
      </w:r>
      <w:r w:rsidRPr="004F6002">
        <w:t xml:space="preserve"> let od ukončení </w:t>
      </w:r>
      <w:r>
        <w:t>zadávacího</w:t>
      </w:r>
      <w:r w:rsidRPr="004F6002">
        <w:t xml:space="preserve"> řízení nebo od změny závazku ze smlouvy</w:t>
      </w:r>
      <w:r>
        <w:t xml:space="preserve">, u dotovaných veřejných zakázek činí skartační lhůta 10 let od finančního ukončení projektu. </w:t>
      </w:r>
      <w:r w:rsidRPr="004F6002">
        <w:t xml:space="preserve">Dodavatel je oprávněn požádat o výmaz údajů až po uplynutí skartační doby. </w:t>
      </w:r>
    </w:p>
    <w:p w14:paraId="17AF43F9" w14:textId="77777777" w:rsidR="00ED7914" w:rsidRPr="004F6002" w:rsidRDefault="00ED7914" w:rsidP="00ED7914">
      <w:r w:rsidRPr="004F6002">
        <w:t xml:space="preserve">Jestliže dodavatel považuje některé údaje z nabídky za citlivé, např. z důvodu ochrany obchodního tajemství, označí je v nabídce. V opačném případě bude </w:t>
      </w:r>
      <w:r>
        <w:t xml:space="preserve">uzavřená smlouva </w:t>
      </w:r>
      <w:r w:rsidRPr="004F6002">
        <w:t>zveřejněna včetně všech údajů, které dodavatel uvedl v nabídce.</w:t>
      </w:r>
      <w:r w:rsidRPr="006859B7">
        <w:rPr>
          <w:color w:val="0070C0"/>
        </w:rPr>
        <w:t xml:space="preserve"> </w:t>
      </w:r>
      <w:r w:rsidRPr="00E01759">
        <w:t>Údaje o vybraném dodavateli, jeho celkové nabídkové ceně a celkové odměně uhrazené zadavatelem dodavateli budou vždy zveřejněny, neboť se jedná o vynaložení veřejných prostředků.</w:t>
      </w:r>
    </w:p>
    <w:p w14:paraId="4C619274" w14:textId="12B52534" w:rsidR="0045331A" w:rsidRDefault="00ED7914" w:rsidP="00ED7914">
      <w:r w:rsidRPr="004F6002">
        <w:t xml:space="preserve">Informace podle zákona č. 106/1999 Sb., o svobodném přístupu k informacím budou poskytnuty až po skončení </w:t>
      </w:r>
      <w:r>
        <w:t>zadávacího</w:t>
      </w:r>
      <w:r w:rsidRPr="004F6002">
        <w:t xml:space="preserve"> řízení</w:t>
      </w:r>
      <w:r w:rsidR="0041670A">
        <w:t>.</w:t>
      </w:r>
    </w:p>
    <w:p w14:paraId="299DEF5D" w14:textId="30D8D786" w:rsidR="00156456" w:rsidRDefault="00156456" w:rsidP="0045331A">
      <w:hyperlink w:anchor="_GDPR_1" w:history="1">
        <w:r w:rsidRPr="00156456">
          <w:rPr>
            <w:rStyle w:val="Hypertextovodkaz"/>
          </w:rPr>
          <w:t xml:space="preserve">Zpět na čl. </w:t>
        </w:r>
        <w:r w:rsidR="00ED7914">
          <w:rPr>
            <w:rStyle w:val="Hypertextovodkaz"/>
          </w:rPr>
          <w:t>9</w:t>
        </w:r>
        <w:r w:rsidRPr="00156456">
          <w:rPr>
            <w:rStyle w:val="Hypertextovodkaz"/>
          </w:rPr>
          <w:t>.3 ZD</w:t>
        </w:r>
      </w:hyperlink>
    </w:p>
    <w:p w14:paraId="563C4C59" w14:textId="60EE6DFB" w:rsidR="0045331A" w:rsidRPr="00AE39CC" w:rsidRDefault="00156456" w:rsidP="00156456">
      <w:pPr>
        <w:pStyle w:val="Nadpis2"/>
      </w:pPr>
      <w:bookmarkStart w:id="195" w:name="_Další_informace"/>
      <w:bookmarkStart w:id="196" w:name="_Toc155708967"/>
      <w:bookmarkStart w:id="197" w:name="_Toc199490351"/>
      <w:bookmarkEnd w:id="195"/>
      <w:r>
        <w:t>Další informace</w:t>
      </w:r>
      <w:bookmarkEnd w:id="196"/>
      <w:bookmarkEnd w:id="197"/>
    </w:p>
    <w:p w14:paraId="4577F6A8" w14:textId="77777777" w:rsidR="0045331A" w:rsidRDefault="0045331A" w:rsidP="00285D79">
      <w:pPr>
        <w:pStyle w:val="Odstavecseseznamem"/>
        <w:numPr>
          <w:ilvl w:val="0"/>
          <w:numId w:val="10"/>
        </w:numPr>
        <w:ind w:left="567" w:hanging="425"/>
      </w:pPr>
      <w:r>
        <w:t>Zadavatel je oprávněn ověřit si údaje z nabídky dodavatele u třetích osob.</w:t>
      </w:r>
    </w:p>
    <w:p w14:paraId="4DDC9AE3" w14:textId="4FF7F0BE" w:rsidR="0045331A" w:rsidRDefault="0045331A" w:rsidP="00285D79">
      <w:pPr>
        <w:pStyle w:val="Odstavecseseznamem"/>
        <w:numPr>
          <w:ilvl w:val="0"/>
          <w:numId w:val="10"/>
        </w:numPr>
        <w:ind w:left="567" w:hanging="425"/>
      </w:pPr>
      <w:r>
        <w:t xml:space="preserve">Zadavatel nehradí dodavatelům náklady spojené s účastí v zadávacím řízení. Tím </w:t>
      </w:r>
      <w:r w:rsidRPr="0033598E">
        <w:t>nejsou dotčeny povinnosti zadavatele dle § 40 odst. 4</w:t>
      </w:r>
      <w:r w:rsidR="0043736D">
        <w:t xml:space="preserve"> až 6</w:t>
      </w:r>
      <w:r w:rsidRPr="0033598E">
        <w:t xml:space="preserve"> ZZVZ</w:t>
      </w:r>
      <w:r>
        <w:t>.</w:t>
      </w:r>
    </w:p>
    <w:p w14:paraId="2B1A2199" w14:textId="77777777" w:rsidR="0045331A" w:rsidRDefault="0045331A" w:rsidP="00285D79">
      <w:pPr>
        <w:pStyle w:val="Odstavecseseznamem"/>
        <w:numPr>
          <w:ilvl w:val="0"/>
          <w:numId w:val="10"/>
        </w:numPr>
        <w:ind w:left="567" w:hanging="425"/>
      </w:pPr>
      <w:r>
        <w:lastRenderedPageBreak/>
        <w:t>Vybraný dodavatel je povinen poskytnout součinnost v případně kontroly veřejné zakázky ze strany oprávněných orgánů.</w:t>
      </w:r>
    </w:p>
    <w:p w14:paraId="2487B297" w14:textId="50BA6A3A" w:rsidR="0045331A" w:rsidRDefault="0045331A" w:rsidP="00285D79">
      <w:pPr>
        <w:pStyle w:val="Odstavecseseznamem"/>
        <w:numPr>
          <w:ilvl w:val="0"/>
          <w:numId w:val="10"/>
        </w:numPr>
        <w:ind w:left="567" w:hanging="425"/>
        <w:rPr>
          <w:color w:val="000000"/>
        </w:rPr>
      </w:pPr>
      <w:r>
        <w:rPr>
          <w:color w:val="000000"/>
        </w:rPr>
        <w:t xml:space="preserve">Text ZD vč. příloh je duševním vlastnictvím příspěvkové organizace Centrální nákup Plzeňského kraje, přičemž kopírování, přebírání pasáží či zpeněžení této dokumentace je přípustné pouze s předchozím souhlasem </w:t>
      </w:r>
      <w:r w:rsidR="00505470">
        <w:rPr>
          <w:color w:val="000000"/>
        </w:rPr>
        <w:t>statutárního orgánu Centrálního nákupu Plzeňského kraje, příspěvkové organizac</w:t>
      </w:r>
      <w:r w:rsidR="00650D2B">
        <w:rPr>
          <w:color w:val="000000"/>
        </w:rPr>
        <w:t>e</w:t>
      </w:r>
      <w:r>
        <w:rPr>
          <w:color w:val="000000"/>
        </w:rPr>
        <w:t>.</w:t>
      </w:r>
    </w:p>
    <w:p w14:paraId="647DCD3B" w14:textId="77777777" w:rsidR="005E48AB" w:rsidRDefault="005E48AB" w:rsidP="005E48AB">
      <w:pPr>
        <w:pStyle w:val="Odstavecseseznamem"/>
        <w:numPr>
          <w:ilvl w:val="0"/>
          <w:numId w:val="10"/>
        </w:numPr>
        <w:ind w:left="567" w:hanging="425"/>
      </w:pPr>
      <w:r>
        <w:t>Dodavatel, který nesplní požadavky zadavatele vyplývající z této ZD, bude vyloučen ze zadávacího řízení.</w:t>
      </w:r>
    </w:p>
    <w:p w14:paraId="41678C8E" w14:textId="559626D3" w:rsidR="005B5F67" w:rsidRDefault="005E48AB" w:rsidP="005B5F67">
      <w:pPr>
        <w:pStyle w:val="Odstavecseseznamem"/>
        <w:numPr>
          <w:ilvl w:val="0"/>
          <w:numId w:val="10"/>
        </w:numPr>
        <w:ind w:left="567" w:hanging="425"/>
      </w:pPr>
      <w:r w:rsidRPr="007E2CB4">
        <w:t>Dodavatelům je doporučeno pravidelně sledovat informace o veřejné zakázce v detailu VZ v</w:t>
      </w:r>
      <w:r w:rsidR="001C5D4E">
        <w:t> elektronickém nástroji</w:t>
      </w:r>
      <w:r w:rsidRPr="007E2CB4">
        <w:t>.</w:t>
      </w:r>
    </w:p>
    <w:p w14:paraId="748944E1" w14:textId="1808236C" w:rsidR="005B5F67" w:rsidRDefault="005B5F67" w:rsidP="005B5F67">
      <w:pPr>
        <w:pStyle w:val="Odstavecseseznamem"/>
        <w:numPr>
          <w:ilvl w:val="0"/>
          <w:numId w:val="10"/>
        </w:numPr>
        <w:ind w:left="567" w:hanging="425"/>
      </w:pPr>
      <w:r>
        <w:t xml:space="preserve">V případě rozporu mezi jednotlivými dokumenty, které stanovují zadávací podmínky, je určena priorita: 1. zákon, 2. ZD, 3. návrh smlouvy o dílo, 4. ostatní dokumenty. </w:t>
      </w:r>
    </w:p>
    <w:p w14:paraId="1DFD2660" w14:textId="22E13325" w:rsidR="005B5F67" w:rsidRPr="007E2CB4" w:rsidRDefault="005B5F67" w:rsidP="005B5F67">
      <w:pPr>
        <w:pStyle w:val="Odstavecseseznamem"/>
      </w:pPr>
      <w:r>
        <w:t>V případě dotovaných veřejných zakázek je priorita dokumentů stanovujících zadávací podmínky následující: 1. zákon, 2. pravidla dotačního programu, 3. ZD, 4. návrh smlouvy o dílo, 5. ostatní dokumenty.</w:t>
      </w:r>
    </w:p>
    <w:p w14:paraId="1F19932A" w14:textId="77777777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t>V případě, že by se v PD vyskytly odkazy nebo specifikace výrobků či zhotovitele, je toto uvedení pouze příkladmé. Materiály uvedené v projektové dokumentaci pro zadání stavby dle zákona č. 134/2016 Sb. jsou pouze směrné dle nutných standardů pro zpracování podrobného výkazu materiálu. Materiály a výrobky je možné zaměnit při zachování shodných nebo lepších parametrů a funkce.</w:t>
      </w:r>
    </w:p>
    <w:p w14:paraId="35C001CA" w14:textId="2712F5DB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t xml:space="preserve">Podepisuje-li dodavatel </w:t>
      </w:r>
      <w:r w:rsidR="002B35E4">
        <w:t xml:space="preserve">čestné </w:t>
      </w:r>
      <w:r w:rsidRPr="007E2CB4">
        <w:t>prohlášení</w:t>
      </w:r>
      <w:r w:rsidR="002B35E4">
        <w:t>, smlouvu na plnění veřejné zakázky</w:t>
      </w:r>
      <w:r w:rsidRPr="007E2CB4">
        <w:t xml:space="preserve"> nebo jiné </w:t>
      </w:r>
      <w:r w:rsidR="002B35E4">
        <w:t xml:space="preserve">podstatné </w:t>
      </w:r>
      <w:r w:rsidRPr="007E2CB4">
        <w:t>dokumenty, musí podpis učinit osoba oprávněná zastupovat dodavatele. Nevyplývá-li oprávnění z výpisu z obchodního rejstříku, předloží dodavatel nejpozději do uzavření smlouvy kopii plné moci.</w:t>
      </w:r>
    </w:p>
    <w:p w14:paraId="6E4ED42B" w14:textId="77777777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t>Dodavatel je oprávněn podat námitky v souladu s § 241 a násl. ZZVZ.</w:t>
      </w:r>
    </w:p>
    <w:p w14:paraId="612E5E4B" w14:textId="77777777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rPr>
          <w:lang w:eastAsia="cs-CZ"/>
        </w:rPr>
        <w:t>Dodavatel je oprávněn podat písemnou žádost o poskytnutí informací dle § 40 odst. 3 ZZVZ a § 109 odst. 3 ZZVZ.</w:t>
      </w:r>
    </w:p>
    <w:p w14:paraId="159FFB4C" w14:textId="77777777" w:rsidR="005E48AB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B4C59">
        <w:t>Případný převod práv a povinností vyplývajících z návrhu smlouvy o dílo má účinky pouze ve vztahu mezi dodavatelem a touto třetí osobou, přičemž vztah mezi dodavatelem a zadavatelem (objednatelem) zůstává nedotčen a dodavatel je zadavateli (objednateli) plně odpovědný za plnění veškerých svých povinností vyplývajících ze smlouvy o dílo.</w:t>
      </w:r>
    </w:p>
    <w:p w14:paraId="6544DF6B" w14:textId="7CEC0BB7" w:rsidR="005E48AB" w:rsidRPr="007E2CB4" w:rsidRDefault="005E48AB" w:rsidP="007E2CB4">
      <w:pPr>
        <w:pStyle w:val="Odstavecseseznamem"/>
        <w:numPr>
          <w:ilvl w:val="0"/>
          <w:numId w:val="10"/>
        </w:numPr>
        <w:ind w:left="567" w:hanging="425"/>
      </w:pPr>
      <w:r w:rsidRPr="00D31BA3">
        <w:t>Dojde-li po uzavření smlo</w:t>
      </w:r>
      <w:r>
        <w:t xml:space="preserve">uvy ke změně závazku, </w:t>
      </w:r>
      <w:r w:rsidRPr="00D31BA3">
        <w:t>zadavatel bude postupovat v souladu s § 222 ZZVZ</w:t>
      </w:r>
      <w:r w:rsidR="007E2CB4">
        <w:t xml:space="preserve">, resp. v souladu s čl. </w:t>
      </w:r>
      <w:r w:rsidR="001C5D4E">
        <w:t>1</w:t>
      </w:r>
      <w:r w:rsidR="007E2CB4">
        <w:t>.8 této ZD a § 100 ZZVZ v případě vyhrazených změn závazku</w:t>
      </w:r>
      <w:r w:rsidRPr="00D31BA3">
        <w:t>.</w:t>
      </w:r>
      <w:r w:rsidR="007E2CB4">
        <w:t xml:space="preserve"> </w:t>
      </w:r>
    </w:p>
    <w:p w14:paraId="4583F0BA" w14:textId="5CE39735" w:rsidR="00B97301" w:rsidRDefault="005757C7" w:rsidP="00BE7D9F">
      <w:pPr>
        <w:spacing w:before="240" w:after="2400"/>
      </w:pPr>
      <w:hyperlink w:anchor="_ZÁVĚREČNÁ_USTANOVENÍ_1" w:history="1">
        <w:r w:rsidRPr="005757C7">
          <w:rPr>
            <w:rStyle w:val="Hypertextovodkaz"/>
          </w:rPr>
          <w:t xml:space="preserve">Zpět na článek č. </w:t>
        </w:r>
        <w:r w:rsidR="001C5D4E">
          <w:rPr>
            <w:rStyle w:val="Hypertextovodkaz"/>
          </w:rPr>
          <w:t>9</w:t>
        </w:r>
        <w:r w:rsidR="00156456">
          <w:rPr>
            <w:rStyle w:val="Hypertextovodkaz"/>
          </w:rPr>
          <w:t>.4</w:t>
        </w:r>
        <w:r w:rsidRPr="005757C7">
          <w:rPr>
            <w:rStyle w:val="Hypertextovodkaz"/>
          </w:rPr>
          <w:t xml:space="preserve"> ZD</w:t>
        </w:r>
      </w:hyperlink>
    </w:p>
    <w:sectPr w:rsidR="00B97301" w:rsidSect="004E0BD3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559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CNPK" w:date="2025-05-29T14:02:00Z" w:initials="CNPK">
    <w:p w14:paraId="7F22D8B6" w14:textId="77777777" w:rsidR="00053DAB" w:rsidRDefault="00053DAB" w:rsidP="00053DAB">
      <w:pPr>
        <w:pStyle w:val="Textkomente"/>
        <w:jc w:val="left"/>
      </w:pPr>
      <w:r>
        <w:rPr>
          <w:rStyle w:val="Odkaznakoment"/>
        </w:rPr>
        <w:annotationRef/>
      </w:r>
      <w:r>
        <w:t>Zadávací dokumentace - § 28 odst. 1 písm. b); § 36 ZZVZ</w:t>
      </w:r>
    </w:p>
    <w:p w14:paraId="76E0B0C1" w14:textId="77777777" w:rsidR="00053DAB" w:rsidRDefault="00053DAB" w:rsidP="00053DAB">
      <w:pPr>
        <w:pStyle w:val="Textkomente"/>
        <w:jc w:val="left"/>
      </w:pPr>
      <w:r>
        <w:rPr>
          <w:u w:val="single"/>
        </w:rPr>
        <w:t>ZPŘ</w:t>
      </w:r>
      <w:r>
        <w:t xml:space="preserve"> - § 53 odst. 3, 4, 5, 6 ZZVZ</w:t>
      </w:r>
    </w:p>
    <w:p w14:paraId="3016F8D6" w14:textId="77777777" w:rsidR="00053DAB" w:rsidRDefault="00053DAB" w:rsidP="00053DAB">
      <w:pPr>
        <w:pStyle w:val="Textkomente"/>
        <w:jc w:val="left"/>
      </w:pPr>
      <w:r>
        <w:rPr>
          <w:u w:val="single"/>
        </w:rPr>
        <w:t>OŘ</w:t>
      </w:r>
      <w:r>
        <w:t xml:space="preserve"> - § 52 písm. b) ZZVZ</w:t>
      </w:r>
    </w:p>
  </w:comment>
  <w:comment w:id="3" w:author="CNPK" w:date="2025-04-28T10:34:00Z" w:initials="CNPK">
    <w:p w14:paraId="03577F40" w14:textId="3A3766DD" w:rsidR="00053DAB" w:rsidRDefault="00053DAB" w:rsidP="00053DAB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4" w:author="CNPK" w:date="2023-10-02T13:31:00Z" w:initials="CNPK">
    <w:p w14:paraId="30805A3A" w14:textId="6D51E8F8" w:rsidR="007D62F4" w:rsidRDefault="007D62F4">
      <w:pPr>
        <w:pStyle w:val="Textkomente"/>
      </w:pPr>
      <w:r>
        <w:rPr>
          <w:rStyle w:val="Odkaznakoment"/>
        </w:rPr>
        <w:annotationRef/>
      </w:r>
      <w:r>
        <w:t>Jen u ZPŘ</w:t>
      </w:r>
    </w:p>
  </w:comment>
  <w:comment w:id="5" w:author="CNPK" w:date="2023-08-31T14:08:00Z" w:initials="CNPK">
    <w:p w14:paraId="4C2CCB6C" w14:textId="40BD6EB0" w:rsidR="007D62F4" w:rsidRDefault="007D62F4">
      <w:pPr>
        <w:pStyle w:val="Textkomente"/>
      </w:pPr>
      <w:r>
        <w:rPr>
          <w:rStyle w:val="Odkaznakoment"/>
        </w:rPr>
        <w:annotationRef/>
      </w:r>
      <w:r>
        <w:t>nebo „z rozpočtu zadavatele“</w:t>
      </w:r>
    </w:p>
  </w:comment>
  <w:comment w:id="6" w:author="CNPK" w:date="2025-05-29T14:05:00Z" w:initials="CNPK">
    <w:p w14:paraId="71ACFDBB" w14:textId="77777777" w:rsidR="00B14C0F" w:rsidRDefault="00B14C0F" w:rsidP="00B14C0F">
      <w:pPr>
        <w:pStyle w:val="Textkomente"/>
        <w:jc w:val="left"/>
      </w:pPr>
      <w:r>
        <w:rPr>
          <w:rStyle w:val="Odkaznakoment"/>
        </w:rPr>
        <w:annotationRef/>
      </w:r>
      <w:r>
        <w:t>lhůta k podání nabídek:</w:t>
      </w:r>
    </w:p>
    <w:p w14:paraId="148ED06B" w14:textId="77777777" w:rsidR="00B14C0F" w:rsidRDefault="00B14C0F" w:rsidP="00B14C0F">
      <w:pPr>
        <w:pStyle w:val="Textkomente"/>
        <w:jc w:val="left"/>
      </w:pPr>
      <w:r>
        <w:rPr>
          <w:u w:val="single"/>
        </w:rPr>
        <w:t>ZPŘ</w:t>
      </w:r>
      <w:r>
        <w:t xml:space="preserve"> - § 54 odst. 1 ZZVZ; § 97 písm. b) ZZVZ</w:t>
      </w:r>
    </w:p>
    <w:p w14:paraId="108B32D1" w14:textId="77777777" w:rsidR="00B14C0F" w:rsidRDefault="00B14C0F" w:rsidP="00B14C0F">
      <w:pPr>
        <w:pStyle w:val="Textkomente"/>
        <w:jc w:val="left"/>
      </w:pPr>
      <w:r>
        <w:rPr>
          <w:u w:val="single"/>
        </w:rPr>
        <w:t>OŘ</w:t>
      </w:r>
      <w:r>
        <w:t>: § 54 odst. 2 ZZVZ;  § 97 písm. b) ZZVZ</w:t>
      </w:r>
    </w:p>
  </w:comment>
  <w:comment w:id="10" w:author="CNPK" w:date="2025-04-28T10:38:00Z" w:initials="CNPK">
    <w:p w14:paraId="0D30379C" w14:textId="77777777" w:rsidR="00B14C0F" w:rsidRDefault="00B14C0F" w:rsidP="00B14C0F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1" w:author="CNPK" w:date="2025-04-28T10:38:00Z" w:initials="CNPK">
    <w:p w14:paraId="0DD21931" w14:textId="77777777" w:rsidR="00B14C0F" w:rsidRDefault="00B14C0F" w:rsidP="00B14C0F">
      <w:pPr>
        <w:pStyle w:val="Textkomente"/>
        <w:jc w:val="left"/>
      </w:pPr>
      <w:r>
        <w:rPr>
          <w:rStyle w:val="Odkaznakoment"/>
        </w:rPr>
        <w:annotationRef/>
      </w:r>
      <w:r>
        <w:t>Doplnit odkaz na detail VZ v elektronickém nástroji.</w:t>
      </w:r>
    </w:p>
  </w:comment>
  <w:comment w:id="12" w:author="CNPK" w:date="2023-08-31T14:11:00Z" w:initials="CNPK">
    <w:p w14:paraId="00734B4D" w14:textId="77777777" w:rsidR="006A4F65" w:rsidRDefault="007D62F4" w:rsidP="006A4F65">
      <w:pPr>
        <w:pStyle w:val="Textkomente"/>
        <w:jc w:val="left"/>
      </w:pPr>
      <w:r>
        <w:rPr>
          <w:rStyle w:val="Odkaznakoment"/>
        </w:rPr>
        <w:annotationRef/>
      </w:r>
      <w:r w:rsidR="006A4F65">
        <w:t>Varianta PTK:</w:t>
      </w:r>
    </w:p>
    <w:p w14:paraId="621C88E2" w14:textId="77777777" w:rsidR="006A4F65" w:rsidRDefault="006A4F65" w:rsidP="006A4F65">
      <w:pPr>
        <w:pStyle w:val="Textkomente"/>
        <w:jc w:val="left"/>
      </w:pPr>
    </w:p>
    <w:p w14:paraId="7BBC43FB" w14:textId="77777777" w:rsidR="006A4F65" w:rsidRDefault="006A4F65" w:rsidP="006A4F65">
      <w:pPr>
        <w:pStyle w:val="Textkomente"/>
        <w:jc w:val="left"/>
      </w:pPr>
      <w:r>
        <w:t>„Zadavatel realizoval předběžné tržní konzultace s následujícími dodavateli:</w:t>
      </w:r>
    </w:p>
    <w:p w14:paraId="0088DF7C" w14:textId="77777777" w:rsidR="006A4F65" w:rsidRDefault="006A4F65" w:rsidP="006A4F65">
      <w:pPr>
        <w:pStyle w:val="Textkomente"/>
        <w:jc w:val="left"/>
      </w:pPr>
      <w:r>
        <w:t>Dodavatel AA., IČO: …………: dotazník vyplněn dne XXXX, jednání PTK proběhlo dne XXXXXX; v této ZD jsou zapracovány tyto podněty:</w:t>
      </w:r>
    </w:p>
    <w:p w14:paraId="1DF24FB9" w14:textId="77777777" w:rsidR="006A4F65" w:rsidRDefault="006A4F65" w:rsidP="006A4F65">
      <w:pPr>
        <w:pStyle w:val="Textkomente"/>
        <w:jc w:val="left"/>
      </w:pPr>
      <w:r>
        <w:t>- zařazení …… (čl. XXX ZD),</w:t>
      </w:r>
    </w:p>
    <w:p w14:paraId="73E91E1C" w14:textId="77777777" w:rsidR="006A4F65" w:rsidRDefault="006A4F65" w:rsidP="006A4F65">
      <w:pPr>
        <w:pStyle w:val="Textkomente"/>
        <w:jc w:val="left"/>
      </w:pPr>
      <w:r>
        <w:t>- doplnění požadavku (čl. XXX ZD),</w:t>
      </w:r>
    </w:p>
    <w:p w14:paraId="5134FC76" w14:textId="77777777" w:rsidR="006A4F65" w:rsidRDefault="006A4F65" w:rsidP="006A4F65">
      <w:pPr>
        <w:pStyle w:val="Textkomente"/>
        <w:jc w:val="left"/>
      </w:pPr>
      <w:r>
        <w:t>- stanovení ……. (čl. XXX ZD)</w:t>
      </w:r>
    </w:p>
    <w:p w14:paraId="78C62CD4" w14:textId="77777777" w:rsidR="006A4F65" w:rsidRDefault="006A4F65" w:rsidP="006A4F65">
      <w:pPr>
        <w:pStyle w:val="Textkomente"/>
        <w:jc w:val="left"/>
      </w:pPr>
      <w:r>
        <w:t>Dodavatel BB., IČO: …………: dotazník vyplněn dne XXXX, jednání PTK proběhlo dne XXXXXX; v této ZD jsou zapracovány tyto podněty:</w:t>
      </w:r>
    </w:p>
    <w:p w14:paraId="65B2CBC8" w14:textId="77777777" w:rsidR="006A4F65" w:rsidRDefault="006A4F65" w:rsidP="006A4F65">
      <w:pPr>
        <w:pStyle w:val="Textkomente"/>
        <w:jc w:val="left"/>
      </w:pPr>
      <w:r>
        <w:t>- zařazení …… (čl. XXX ZD),</w:t>
      </w:r>
    </w:p>
    <w:p w14:paraId="1740A0C9" w14:textId="77777777" w:rsidR="006A4F65" w:rsidRDefault="006A4F65" w:rsidP="006A4F65">
      <w:pPr>
        <w:pStyle w:val="Textkomente"/>
        <w:jc w:val="left"/>
      </w:pPr>
      <w:r>
        <w:t>- doplnění požadavku (čl. XXX ZD),</w:t>
      </w:r>
    </w:p>
    <w:p w14:paraId="1C70D42C" w14:textId="77777777" w:rsidR="006A4F65" w:rsidRDefault="006A4F65" w:rsidP="006A4F65">
      <w:pPr>
        <w:pStyle w:val="Textkomente"/>
        <w:jc w:val="left"/>
      </w:pPr>
      <w:r>
        <w:t>- stanovení ……. (čl. XXX ZD)“</w:t>
      </w:r>
    </w:p>
  </w:comment>
  <w:comment w:id="13" w:author="CNPK" w:date="2023-10-02T15:28:00Z" w:initials="CNPK">
    <w:p w14:paraId="7B578761" w14:textId="2BCEEE49" w:rsidR="007D62F4" w:rsidRDefault="007D62F4" w:rsidP="00C916D2">
      <w:pPr>
        <w:pStyle w:val="Textkomente"/>
      </w:pPr>
      <w:r>
        <w:rPr>
          <w:rStyle w:val="Odkaznakoment"/>
        </w:rPr>
        <w:annotationRef/>
      </w:r>
      <w:r>
        <w:t>pokud se na ZD podílel jiný subjekt, označit ho a napsat, kterou část ZD vytvořil</w:t>
      </w:r>
    </w:p>
  </w:comment>
  <w:comment w:id="16" w:author="CNPK" w:date="2025-05-29T14:11:00Z" w:initials="CNPK">
    <w:p w14:paraId="135501D0" w14:textId="77777777" w:rsidR="008D6261" w:rsidRDefault="008D6261" w:rsidP="008D6261">
      <w:pPr>
        <w:pStyle w:val="Textkomente"/>
        <w:jc w:val="left"/>
      </w:pPr>
      <w:r>
        <w:rPr>
          <w:rStyle w:val="Odkaznakoment"/>
        </w:rPr>
        <w:annotationRef/>
      </w:r>
      <w:r>
        <w:t>Doplnit rozsah a bližší podmínky provádění.</w:t>
      </w:r>
    </w:p>
    <w:p w14:paraId="3F33531E" w14:textId="77777777" w:rsidR="008D6261" w:rsidRDefault="008D6261" w:rsidP="008D6261">
      <w:pPr>
        <w:pStyle w:val="Textkomente"/>
        <w:jc w:val="left"/>
      </w:pPr>
    </w:p>
    <w:p w14:paraId="4FB97C00" w14:textId="77777777" w:rsidR="008D6261" w:rsidRDefault="008D6261" w:rsidP="008D6261">
      <w:pPr>
        <w:pStyle w:val="Textkomente"/>
        <w:jc w:val="left"/>
      </w:pPr>
      <w:r>
        <w:t>Lze doplnit účel VZ a záměr zadavatele.</w:t>
      </w:r>
    </w:p>
  </w:comment>
  <w:comment w:id="19" w:author="CNPK" w:date="2023-10-02T13:34:00Z" w:initials="CNPK">
    <w:p w14:paraId="7A635153" w14:textId="728F790C" w:rsidR="007D62F4" w:rsidRDefault="007D62F4">
      <w:pPr>
        <w:pStyle w:val="Textkomente"/>
      </w:pPr>
      <w:r>
        <w:rPr>
          <w:rStyle w:val="Odkaznakoment"/>
        </w:rPr>
        <w:annotationRef/>
      </w:r>
      <w:r>
        <w:t>Dle rozpočtu</w:t>
      </w:r>
    </w:p>
  </w:comment>
  <w:comment w:id="21" w:author="CNPK" w:date="2023-10-02T14:13:00Z" w:initials="CNPK">
    <w:p w14:paraId="7C5768B1" w14:textId="35746FFC" w:rsidR="007D62F4" w:rsidRDefault="007D62F4">
      <w:pPr>
        <w:pStyle w:val="Textkomente"/>
      </w:pPr>
      <w:r>
        <w:rPr>
          <w:rStyle w:val="Odkaznakoment"/>
        </w:rPr>
        <w:annotationRef/>
      </w:r>
      <w:r>
        <w:t>Celková předpokládaná hodnota musí zahrnovat i předpokládanou hodnotu vyhrazených změn závazku a opcí dle § 100 odst. 1 a 3 ZZVZ</w:t>
      </w:r>
    </w:p>
  </w:comment>
  <w:comment w:id="20" w:author="CNPK" w:date="2023-10-02T13:34:00Z" w:initials="CNPK">
    <w:p w14:paraId="2B6429D4" w14:textId="30259A1E" w:rsidR="007D62F4" w:rsidRDefault="007D62F4">
      <w:pPr>
        <w:pStyle w:val="Textkomente"/>
      </w:pPr>
      <w:r>
        <w:rPr>
          <w:rStyle w:val="Odkaznakoment"/>
        </w:rPr>
        <w:annotationRef/>
      </w:r>
      <w:r>
        <w:t>Upravit dle konkrétní VZ</w:t>
      </w:r>
    </w:p>
  </w:comment>
  <w:comment w:id="24" w:author="CNPK" w:date="2023-10-02T14:18:00Z" w:initials="CNPK">
    <w:p w14:paraId="4A55EA4A" w14:textId="1CE9ADED" w:rsidR="007D62F4" w:rsidRDefault="007D62F4">
      <w:pPr>
        <w:pStyle w:val="Textkomente"/>
      </w:pPr>
      <w:r>
        <w:rPr>
          <w:rStyle w:val="Odkaznakoment"/>
        </w:rPr>
        <w:annotationRef/>
      </w:r>
      <w:hyperlink r:id="rId1" w:history="1">
        <w:r w:rsidRPr="00753335">
          <w:rPr>
            <w:rStyle w:val="Hypertextovodkaz"/>
          </w:rPr>
          <w:t>https://www.risy.cz/cs/vyhledavace/obce</w:t>
        </w:r>
      </w:hyperlink>
      <w:r>
        <w:rPr>
          <w:rStyle w:val="Hypertextovodkaz"/>
        </w:rPr>
        <w:t xml:space="preserve"> </w:t>
      </w:r>
    </w:p>
  </w:comment>
  <w:comment w:id="28" w:author="CNPK" w:date="2023-08-02T09:32:00Z" w:initials="CNPK">
    <w:p w14:paraId="097796DA" w14:textId="659539E2" w:rsidR="007D62F4" w:rsidRDefault="007D62F4">
      <w:pPr>
        <w:pStyle w:val="Textkomente"/>
      </w:pPr>
      <w:r>
        <w:rPr>
          <w:rStyle w:val="Odkaznakoment"/>
        </w:rPr>
        <w:annotationRef/>
      </w:r>
      <w:r>
        <w:t>Zadavatel vybere variantu.</w:t>
      </w:r>
    </w:p>
  </w:comment>
  <w:comment w:id="29" w:author="CNPK" w:date="2024-01-11T12:43:00Z" w:initials="CNPK">
    <w:p w14:paraId="13248D7B" w14:textId="6436FC4A" w:rsidR="007D62F4" w:rsidRDefault="007D62F4">
      <w:pPr>
        <w:pStyle w:val="Textkomente"/>
      </w:pPr>
      <w:r>
        <w:rPr>
          <w:rStyle w:val="Odkaznakoment"/>
        </w:rPr>
        <w:annotationRef/>
      </w:r>
      <w:r>
        <w:t>Doplnit podmínky pro vypracování harmonogramu.</w:t>
      </w:r>
    </w:p>
  </w:comment>
  <w:comment w:id="30" w:author="CNPK" w:date="2024-01-11T12:44:00Z" w:initials="CNPK">
    <w:p w14:paraId="07F7BF74" w14:textId="16D4D5C8" w:rsidR="007D62F4" w:rsidRDefault="007D62F4">
      <w:pPr>
        <w:pStyle w:val="Textkomente"/>
      </w:pPr>
      <w:r>
        <w:rPr>
          <w:rStyle w:val="Odkaznakoment"/>
        </w:rPr>
        <w:annotationRef/>
      </w:r>
      <w:r>
        <w:t>Doplnit podmínky pro vypracování harmonogramu.</w:t>
      </w:r>
    </w:p>
  </w:comment>
  <w:comment w:id="35" w:author="CNPK" w:date="2023-10-02T14:20:00Z" w:initials="CNPK">
    <w:p w14:paraId="109D2A30" w14:textId="77777777" w:rsidR="00B942B1" w:rsidRDefault="007D62F4" w:rsidP="00B942B1">
      <w:pPr>
        <w:pStyle w:val="Textkomente"/>
        <w:jc w:val="left"/>
      </w:pPr>
      <w:r>
        <w:rPr>
          <w:rStyle w:val="Odkaznakoment"/>
        </w:rPr>
        <w:annotationRef/>
      </w:r>
      <w:r w:rsidR="00B942B1">
        <w:t xml:space="preserve">Pokud může při plnění konkrétní VZ nastat předem předvídatelná specifická situace, která by mohla zapříčinit změnu závazku, lze formulovat </w:t>
      </w:r>
      <w:r w:rsidR="00B942B1">
        <w:rPr>
          <w:b/>
          <w:bCs/>
        </w:rPr>
        <w:t>vyhrazenou změnu závazku na míru</w:t>
      </w:r>
      <w:r w:rsidR="00B942B1">
        <w:t xml:space="preserve"> této situaci. </w:t>
      </w:r>
    </w:p>
    <w:p w14:paraId="78682736" w14:textId="77777777" w:rsidR="00B942B1" w:rsidRDefault="00B942B1" w:rsidP="00B942B1">
      <w:pPr>
        <w:pStyle w:val="Textkomente"/>
        <w:jc w:val="left"/>
      </w:pPr>
    </w:p>
    <w:p w14:paraId="309F8DDF" w14:textId="77777777" w:rsidR="00B942B1" w:rsidRDefault="00B942B1" w:rsidP="00B942B1">
      <w:pPr>
        <w:pStyle w:val="Textkomente"/>
        <w:jc w:val="left"/>
      </w:pPr>
      <w:r>
        <w:t xml:space="preserve">Výhrada musí uvádět, za jakých </w:t>
      </w:r>
      <w:r>
        <w:rPr>
          <w:b/>
          <w:bCs/>
          <w:u w:val="single"/>
        </w:rPr>
        <w:t>konkrétních</w:t>
      </w:r>
      <w:r>
        <w:t xml:space="preserve"> podmínek může nastat a musí </w:t>
      </w:r>
      <w:r>
        <w:rPr>
          <w:b/>
          <w:bCs/>
          <w:u w:val="single"/>
        </w:rPr>
        <w:t>přesně definovat</w:t>
      </w:r>
      <w:r>
        <w:t>, co bude obsahem změny.</w:t>
      </w:r>
    </w:p>
  </w:comment>
  <w:comment w:id="37" w:author="CNPK" w:date="2025-05-29T14:23:00Z" w:initials="CNPK">
    <w:p w14:paraId="22157705" w14:textId="77777777" w:rsidR="00B942B1" w:rsidRDefault="00B942B1" w:rsidP="00B942B1">
      <w:pPr>
        <w:pStyle w:val="Textkomente"/>
        <w:jc w:val="left"/>
      </w:pPr>
      <w:r>
        <w:rPr>
          <w:rStyle w:val="Odkaznakoment"/>
        </w:rPr>
        <w:annotationRef/>
      </w:r>
      <w:r>
        <w:t>Vztahuje se na situace, kdy je termín zahájení a dokončení díla stanoven konkrétním datem.</w:t>
      </w:r>
    </w:p>
  </w:comment>
  <w:comment w:id="38" w:author="CNPK" w:date="2023-10-02T14:21:00Z" w:initials="CNPK">
    <w:p w14:paraId="46F17EE0" w14:textId="4618FDC9" w:rsidR="00B942B1" w:rsidRDefault="007D62F4" w:rsidP="00B942B1">
      <w:pPr>
        <w:pStyle w:val="Textkomente"/>
        <w:jc w:val="left"/>
      </w:pPr>
      <w:r>
        <w:rPr>
          <w:rStyle w:val="Odkaznakoment"/>
        </w:rPr>
        <w:annotationRef/>
      </w:r>
      <w:r w:rsidR="00B942B1">
        <w:t>Případně týdnech nebo jinak - dle čl. 1.4 ZD</w:t>
      </w:r>
    </w:p>
  </w:comment>
  <w:comment w:id="39" w:author="CNPK" w:date="2023-10-02T14:22:00Z" w:initials="CNPK">
    <w:p w14:paraId="4D2DFBD7" w14:textId="77777777" w:rsidR="00B942B1" w:rsidRDefault="007D62F4" w:rsidP="00B942B1">
      <w:pPr>
        <w:pStyle w:val="Textkomente"/>
        <w:jc w:val="left"/>
      </w:pPr>
      <w:r>
        <w:rPr>
          <w:rStyle w:val="Odkaznakoment"/>
        </w:rPr>
        <w:annotationRef/>
      </w:r>
      <w:r w:rsidR="00B942B1">
        <w:t xml:space="preserve">Zde je nutné </w:t>
      </w:r>
      <w:r w:rsidR="00B942B1">
        <w:rPr>
          <w:b/>
          <w:bCs/>
        </w:rPr>
        <w:t>přesně specifikovat</w:t>
      </w:r>
      <w:r w:rsidR="00B942B1">
        <w:t xml:space="preserve"> technologický postup konkrétních stavebních prací, kterých se to týká – např. pokud v časovém úseku vyhrazeném pro zakládání objektu budou trvalé deště, je nutné stanovit hodnoty, které budou považovány za nevhodné klimatické podmínky na základě, kterých by bylo oprávnění k prodlužení termínu.</w:t>
      </w:r>
    </w:p>
    <w:p w14:paraId="78234F7A" w14:textId="77777777" w:rsidR="00B942B1" w:rsidRDefault="00B942B1" w:rsidP="00B942B1">
      <w:pPr>
        <w:pStyle w:val="Textkomente"/>
        <w:jc w:val="left"/>
      </w:pPr>
      <w:r>
        <w:t>Pozor na zneužití ze strany dodavatele – musí být jistota, že po dobu klimatických podmínek doopravdy nemůže vykonávat dodavatel jiné práce – návaznost prací a technologií!</w:t>
      </w:r>
    </w:p>
    <w:p w14:paraId="7DACFC7E" w14:textId="77777777" w:rsidR="00B942B1" w:rsidRDefault="00B942B1" w:rsidP="00B942B1">
      <w:pPr>
        <w:pStyle w:val="Textkomente"/>
        <w:jc w:val="left"/>
      </w:pPr>
    </w:p>
    <w:p w14:paraId="6C0DEF81" w14:textId="77777777" w:rsidR="00B942B1" w:rsidRDefault="00B942B1" w:rsidP="00B942B1">
      <w:pPr>
        <w:pStyle w:val="Textkomente"/>
        <w:jc w:val="left"/>
      </w:pPr>
      <w:r>
        <w:t>Nedoporučujeme u déle trvajících VZ.</w:t>
      </w:r>
    </w:p>
  </w:comment>
  <w:comment w:id="40" w:author="CNPK" w:date="2023-10-02T14:23:00Z" w:initials="CNPK">
    <w:p w14:paraId="316881CA" w14:textId="77777777" w:rsidR="0069681C" w:rsidRDefault="007D62F4" w:rsidP="0069681C">
      <w:pPr>
        <w:pStyle w:val="Textkomente"/>
        <w:jc w:val="left"/>
      </w:pPr>
      <w:r>
        <w:rPr>
          <w:rStyle w:val="Odkaznakoment"/>
        </w:rPr>
        <w:annotationRef/>
      </w:r>
      <w:r w:rsidR="0069681C">
        <w:t>Ponechat vyhovující, případně lze také určit podle indexu inflace zveřejněného na webu ČSÚ, apod.</w:t>
      </w:r>
    </w:p>
  </w:comment>
  <w:comment w:id="41" w:author="CNPK" w:date="2023-10-02T14:26:00Z" w:initials="CNPK">
    <w:p w14:paraId="47E51283" w14:textId="77B06279" w:rsidR="007D62F4" w:rsidRDefault="007D62F4">
      <w:pPr>
        <w:pStyle w:val="Textkomente"/>
        <w:rPr>
          <w:b/>
        </w:rPr>
      </w:pPr>
      <w:r>
        <w:rPr>
          <w:rStyle w:val="Odkaznakoment"/>
        </w:rPr>
        <w:annotationRef/>
      </w:r>
      <w:r>
        <w:t xml:space="preserve">Zároveň </w:t>
      </w:r>
      <w:r w:rsidRPr="009C615A">
        <w:rPr>
          <w:b/>
        </w:rPr>
        <w:t>nesmí překročit limit režimu</w:t>
      </w:r>
      <w:r>
        <w:rPr>
          <w:b/>
        </w:rPr>
        <w:t>.</w:t>
      </w:r>
    </w:p>
    <w:p w14:paraId="2D90BA42" w14:textId="77777777" w:rsidR="007D62F4" w:rsidRDefault="007D62F4">
      <w:pPr>
        <w:pStyle w:val="Textkomente"/>
        <w:rPr>
          <w:b/>
        </w:rPr>
      </w:pPr>
    </w:p>
    <w:p w14:paraId="06E8380A" w14:textId="5EB2472A" w:rsidR="007D62F4" w:rsidRDefault="007D62F4">
      <w:pPr>
        <w:pStyle w:val="Textkomente"/>
      </w:pPr>
      <w:r>
        <w:t xml:space="preserve">Hodnotu opce je třeba </w:t>
      </w:r>
      <w:r w:rsidRPr="009C615A">
        <w:rPr>
          <w:b/>
        </w:rPr>
        <w:t>započíst do předpokládané hodnoty</w:t>
      </w:r>
      <w:r>
        <w:t xml:space="preserve"> VZ.</w:t>
      </w:r>
    </w:p>
  </w:comment>
  <w:comment w:id="42" w:author="CNPK" w:date="2023-10-02T14:29:00Z" w:initials="CNPK">
    <w:p w14:paraId="25C577CA" w14:textId="76195364" w:rsidR="007D62F4" w:rsidRDefault="007D62F4">
      <w:pPr>
        <w:pStyle w:val="Textkomente"/>
      </w:pPr>
      <w:r>
        <w:rPr>
          <w:rStyle w:val="Odkaznakoment"/>
        </w:rPr>
        <w:annotationRef/>
      </w:r>
      <w:r>
        <w:t>Případně vhodně doplnit jaká další ustanovení bude nutno do smlouvy přidat/upravit</w:t>
      </w:r>
    </w:p>
  </w:comment>
  <w:comment w:id="46" w:author="CNPK" w:date="2023-10-02T14:54:00Z" w:initials="CNPK">
    <w:p w14:paraId="2F82F20E" w14:textId="77777777" w:rsidR="00E03E63" w:rsidRDefault="007D62F4" w:rsidP="00E03E63">
      <w:pPr>
        <w:pStyle w:val="Textkomente"/>
        <w:jc w:val="left"/>
      </w:pPr>
      <w:r>
        <w:rPr>
          <w:rStyle w:val="Odkaznakoment"/>
        </w:rPr>
        <w:annotationRef/>
      </w:r>
      <w:r w:rsidR="00E03E63">
        <w:rPr>
          <w:u w:val="single"/>
        </w:rPr>
        <w:t>Lze vyhradit u stavebních prací nebo služeb</w:t>
      </w:r>
      <w:r w:rsidR="00E03E63">
        <w:t>:</w:t>
      </w:r>
    </w:p>
    <w:p w14:paraId="4D8CC027" w14:textId="77777777" w:rsidR="00E03E63" w:rsidRDefault="00E03E63" w:rsidP="00E03E63">
      <w:pPr>
        <w:pStyle w:val="Textkomente"/>
        <w:jc w:val="left"/>
      </w:pPr>
      <w:r>
        <w:t xml:space="preserve">Zadavatel v souladu s §105 odst. 2 ZZVZ požaduje, aby významná činnost při plnění této veřejné zakázky, kterou je </w:t>
      </w:r>
      <w:r>
        <w:rPr>
          <w:highlight w:val="yellow"/>
        </w:rPr>
        <w:t>výkon funkce stavbyvedoucího</w:t>
      </w:r>
      <w:r>
        <w:t>, byla plněna přímo vybraným dodavatelem prostřednictvím svých zaměstnanců.</w:t>
      </w:r>
    </w:p>
    <w:p w14:paraId="2BB4736F" w14:textId="77777777" w:rsidR="00E03E63" w:rsidRDefault="00E03E63" w:rsidP="00E03E63">
      <w:pPr>
        <w:pStyle w:val="Textkomente"/>
        <w:jc w:val="left"/>
      </w:pPr>
    </w:p>
    <w:p w14:paraId="4139A979" w14:textId="77777777" w:rsidR="00E03E63" w:rsidRDefault="00E03E63" w:rsidP="00E03E63">
      <w:pPr>
        <w:pStyle w:val="Textkomente"/>
        <w:jc w:val="left"/>
      </w:pPr>
      <w:r>
        <w:t>V PŘÍPADĚ POUŽITÍ DOPLNIT I DO PŘÍLOHY – PROHLÁŠENÍ O KVALIFIKACI</w:t>
      </w:r>
    </w:p>
  </w:comment>
  <w:comment w:id="59" w:author="CNPK" w:date="2023-10-02T14:56:00Z" w:initials="CNPK">
    <w:p w14:paraId="3C71F087" w14:textId="2765665E" w:rsidR="0096045F" w:rsidRDefault="007D62F4" w:rsidP="0096045F">
      <w:pPr>
        <w:pStyle w:val="Textkomente"/>
        <w:jc w:val="left"/>
      </w:pPr>
      <w:r>
        <w:rPr>
          <w:rStyle w:val="Odkaznakoment"/>
        </w:rPr>
        <w:annotationRef/>
      </w:r>
      <w:r w:rsidR="0096045F">
        <w:t>Ochrana zadavatele před odstoupením vybraného dodavatele před podpisem SoD.</w:t>
      </w:r>
    </w:p>
    <w:p w14:paraId="654D47F1" w14:textId="77777777" w:rsidR="0096045F" w:rsidRDefault="0096045F" w:rsidP="0096045F">
      <w:pPr>
        <w:pStyle w:val="Textkomente"/>
        <w:jc w:val="left"/>
      </w:pPr>
      <w:r>
        <w:rPr>
          <w:b/>
          <w:bCs/>
        </w:rPr>
        <w:t>MAX.</w:t>
      </w:r>
      <w:r>
        <w:t xml:space="preserve"> </w:t>
      </w:r>
      <w:r>
        <w:rPr>
          <w:b/>
          <w:bCs/>
        </w:rPr>
        <w:t>2% z předpokládané hodnoty</w:t>
      </w:r>
    </w:p>
  </w:comment>
  <w:comment w:id="60" w:author="CNPK" w:date="2023-10-02T14:56:00Z" w:initials="CNPK">
    <w:p w14:paraId="64A8CD1A" w14:textId="04A7CE91" w:rsidR="007D62F4" w:rsidRDefault="007D62F4">
      <w:pPr>
        <w:pStyle w:val="Textkomente"/>
      </w:pPr>
      <w:r>
        <w:rPr>
          <w:rStyle w:val="Odkaznakoment"/>
        </w:rPr>
        <w:annotationRef/>
      </w:r>
      <w:r>
        <w:t>Pokud je stanoven požadavek na jistotu, musí být stanovena i zadávací lhůta.</w:t>
      </w:r>
    </w:p>
  </w:comment>
  <w:comment w:id="65" w:author="CNPK" w:date="2023-10-02T14:58:00Z" w:initials="CNPK">
    <w:p w14:paraId="69EE6694" w14:textId="7620B667" w:rsidR="007D62F4" w:rsidRDefault="007D62F4">
      <w:pPr>
        <w:pStyle w:val="Textkomente"/>
      </w:pPr>
      <w:r>
        <w:rPr>
          <w:rStyle w:val="Odkaznakoment"/>
        </w:rPr>
        <w:annotationRef/>
      </w:r>
      <w:r>
        <w:t>Musí být, pokud zadavatel požaduje jistotu. Pokud jistota není požadována, nestanovovat zadávací lhůtu – postrádá smysl.</w:t>
      </w:r>
    </w:p>
  </w:comment>
  <w:comment w:id="70" w:author="CNPK" w:date="2023-10-02T14:14:00Z" w:initials="CNPK">
    <w:p w14:paraId="0CC15C46" w14:textId="77777777" w:rsidR="008E1D80" w:rsidRDefault="007D62F4" w:rsidP="008E1D80">
      <w:pPr>
        <w:pStyle w:val="Textkomente"/>
        <w:jc w:val="left"/>
      </w:pPr>
      <w:r>
        <w:rPr>
          <w:rStyle w:val="Odkaznakoment"/>
        </w:rPr>
        <w:annotationRef/>
      </w:r>
      <w:r w:rsidR="008E1D80">
        <w:t xml:space="preserve">Termín prohlídky místa plnění musí být v PL stanoven tak, aby se prohlídka konala nejpozději </w:t>
      </w:r>
      <w:r w:rsidR="008E1D80">
        <w:rPr>
          <w:b/>
          <w:bCs/>
        </w:rPr>
        <w:t>5 pracovních dnů před koncem lhůty pro podání nabídek</w:t>
      </w:r>
      <w:r w:rsidR="008E1D80">
        <w:t xml:space="preserve">. – </w:t>
      </w:r>
      <w:r w:rsidR="008E1D80">
        <w:rPr>
          <w:u w:val="single"/>
        </w:rPr>
        <w:t>§ 54 odst. 6 ZZVZ</w:t>
      </w:r>
    </w:p>
  </w:comment>
  <w:comment w:id="71" w:author="CNPK" w:date="2023-10-02T14:58:00Z" w:initials="CNPK">
    <w:p w14:paraId="10248264" w14:textId="0A2B0A57" w:rsidR="007D62F4" w:rsidRDefault="007D62F4">
      <w:pPr>
        <w:pStyle w:val="Textkomente"/>
      </w:pPr>
      <w:r>
        <w:rPr>
          <w:rStyle w:val="Odkaznakoment"/>
        </w:rPr>
        <w:annotationRef/>
      </w:r>
      <w:r>
        <w:t xml:space="preserve">Koná-li se prohlídka místa plnění, musí být lhůta pro podání nabídek aspoň o </w:t>
      </w:r>
      <w:r w:rsidRPr="00200E59">
        <w:rPr>
          <w:b/>
        </w:rPr>
        <w:t xml:space="preserve">1 den delší </w:t>
      </w:r>
      <w:r>
        <w:t>než minimální zákonná.</w:t>
      </w:r>
    </w:p>
  </w:comment>
  <w:comment w:id="76" w:author="CNPK" w:date="2025-05-29T14:41:00Z" w:initials="CNPK">
    <w:p w14:paraId="29D65716" w14:textId="77777777" w:rsidR="004F5485" w:rsidRDefault="004F5485" w:rsidP="004F5485">
      <w:pPr>
        <w:pStyle w:val="Textkomente"/>
        <w:jc w:val="left"/>
      </w:pPr>
      <w:r>
        <w:rPr>
          <w:rStyle w:val="Odkaznakoment"/>
        </w:rPr>
        <w:annotationRef/>
      </w:r>
      <w:r>
        <w:t>V SoD stanovit rozsah a předmět pojištění.</w:t>
      </w:r>
    </w:p>
  </w:comment>
  <w:comment w:id="90" w:author="CNPK" w:date="2023-10-02T15:00:00Z" w:initials="CNPK">
    <w:p w14:paraId="787E2C84" w14:textId="77777777" w:rsidR="00364EEC" w:rsidRDefault="007D62F4" w:rsidP="00364EEC">
      <w:pPr>
        <w:pStyle w:val="Textkomente"/>
        <w:jc w:val="left"/>
      </w:pPr>
      <w:r>
        <w:rPr>
          <w:rStyle w:val="Odkaznakoment"/>
        </w:rPr>
        <w:annotationRef/>
      </w:r>
      <w:r w:rsidR="00364EEC">
        <w:t xml:space="preserve">U ZPŘ </w:t>
      </w:r>
      <w:r w:rsidR="00364EEC">
        <w:rPr>
          <w:b/>
          <w:bCs/>
        </w:rPr>
        <w:t>není povinnost posuzovat</w:t>
      </w:r>
      <w:r w:rsidR="00364EEC">
        <w:t xml:space="preserve"> ani stanovovat způsob posouzení MNNC – zvážit u každé VZ zda se hodí či ne. </w:t>
      </w:r>
    </w:p>
    <w:p w14:paraId="1B7ECB47" w14:textId="77777777" w:rsidR="00364EEC" w:rsidRDefault="00364EEC" w:rsidP="00364EEC">
      <w:pPr>
        <w:pStyle w:val="Textkomente"/>
        <w:jc w:val="left"/>
      </w:pPr>
      <w:r>
        <w:t xml:space="preserve">U OŘ PL </w:t>
      </w:r>
      <w:r>
        <w:rPr>
          <w:b/>
          <w:bCs/>
        </w:rPr>
        <w:t>vždy nutno posoudit</w:t>
      </w:r>
      <w:r>
        <w:t xml:space="preserve"> před oznámením o výběru, zda byla nabídková cena shledána jako mimořádně nízká.</w:t>
      </w:r>
    </w:p>
    <w:p w14:paraId="6A491811" w14:textId="77777777" w:rsidR="00364EEC" w:rsidRDefault="00364EEC" w:rsidP="00364EEC">
      <w:pPr>
        <w:pStyle w:val="Textkomente"/>
        <w:jc w:val="left"/>
      </w:pPr>
      <w:r>
        <w:t>Objasnit lze kdykoliv se nabídková cena jeví jako mimořádně nízká – tzn. nejen pokud je stanoveno, co bude považováno za MNNC.</w:t>
      </w:r>
    </w:p>
    <w:p w14:paraId="112D23A3" w14:textId="77777777" w:rsidR="00364EEC" w:rsidRDefault="00364EEC" w:rsidP="00364EEC">
      <w:pPr>
        <w:pStyle w:val="Textkomente"/>
        <w:jc w:val="left"/>
      </w:pPr>
    </w:p>
    <w:p w14:paraId="0BBCE76E" w14:textId="77777777" w:rsidR="00364EEC" w:rsidRDefault="00364EEC" w:rsidP="00364EEC">
      <w:pPr>
        <w:pStyle w:val="Textkomente"/>
        <w:jc w:val="left"/>
      </w:pPr>
      <w:r>
        <w:t>MNNC odvodit od průměrné hodnoty ostatních zakázek, ne od předpokládané hodnoty (např. rozdíl 30% mezi nabídkami).</w:t>
      </w:r>
    </w:p>
    <w:p w14:paraId="690717D0" w14:textId="77777777" w:rsidR="00364EEC" w:rsidRDefault="00364EEC" w:rsidP="00364EEC">
      <w:pPr>
        <w:pStyle w:val="Textkomente"/>
        <w:jc w:val="left"/>
      </w:pPr>
    </w:p>
    <w:p w14:paraId="66C5622A" w14:textId="77777777" w:rsidR="00364EEC" w:rsidRDefault="00364EEC" w:rsidP="00364EEC">
      <w:pPr>
        <w:pStyle w:val="Textkomente"/>
        <w:jc w:val="left"/>
      </w:pPr>
      <w:r>
        <w:t>ZZVZ dává možnost předem určit, co bude považováno za MNNC. Důkazní břemeno nese dodavatel - pokud neobjasní nebo je objasnění nedostatečné, lze dodavatele vyloučit.</w:t>
      </w:r>
    </w:p>
  </w:comment>
  <w:comment w:id="100" w:author="CNPK" w:date="2023-10-02T15:48:00Z" w:initials="CNPK">
    <w:p w14:paraId="2908BFC5" w14:textId="60DC84A3" w:rsidR="002C50BF" w:rsidRDefault="007D62F4" w:rsidP="002C50BF">
      <w:pPr>
        <w:pStyle w:val="Textkomente"/>
        <w:jc w:val="left"/>
      </w:pPr>
      <w:r>
        <w:rPr>
          <w:rStyle w:val="Odkaznakoment"/>
        </w:rPr>
        <w:annotationRef/>
      </w:r>
      <w:r w:rsidR="002C50BF">
        <w:t>Je-li požadována.</w:t>
      </w:r>
    </w:p>
  </w:comment>
  <w:comment w:id="101" w:author="CNPK" w:date="2023-09-11T09:13:00Z" w:initials="CNPK">
    <w:p w14:paraId="71C8D6EC" w14:textId="77777777" w:rsidR="002C50BF" w:rsidRDefault="007D62F4" w:rsidP="002C50BF">
      <w:pPr>
        <w:pStyle w:val="Textkomente"/>
        <w:jc w:val="left"/>
      </w:pPr>
      <w:r>
        <w:rPr>
          <w:rStyle w:val="Odkaznakoment"/>
        </w:rPr>
        <w:annotationRef/>
      </w:r>
      <w:r w:rsidR="002C50BF">
        <w:t>Pokud je v zadávací dokumentaci vyžadován</w:t>
      </w:r>
    </w:p>
  </w:comment>
  <w:comment w:id="106" w:author="CNPK" w:date="2024-01-09T12:28:00Z" w:initials="CNPK">
    <w:p w14:paraId="7B8FD724" w14:textId="77777777" w:rsidR="00686FCD" w:rsidRDefault="007D62F4" w:rsidP="00686FCD">
      <w:pPr>
        <w:pStyle w:val="Textkomente"/>
        <w:jc w:val="left"/>
      </w:pPr>
      <w:r>
        <w:rPr>
          <w:rStyle w:val="Odkaznakoment"/>
        </w:rPr>
        <w:annotationRef/>
      </w:r>
      <w:r w:rsidR="00686FCD">
        <w:t>Lze si vyhradit, že námitky proti zadávacím podmínkám mohou být podány nejpozději 72 hod. před uplynutím lhůty k podání nabídek:</w:t>
      </w:r>
    </w:p>
    <w:p w14:paraId="583D86B9" w14:textId="77777777" w:rsidR="00686FCD" w:rsidRDefault="00686FCD" w:rsidP="00686FCD">
      <w:pPr>
        <w:pStyle w:val="Textkomente"/>
        <w:jc w:val="left"/>
      </w:pPr>
    </w:p>
    <w:p w14:paraId="4B6650C8" w14:textId="77777777" w:rsidR="00686FCD" w:rsidRDefault="00686FCD" w:rsidP="00686FCD">
      <w:pPr>
        <w:pStyle w:val="Textkomente"/>
        <w:jc w:val="left"/>
      </w:pPr>
      <w:r>
        <w:rPr>
          <w:i/>
          <w:iCs/>
        </w:rPr>
        <w:t xml:space="preserve">Zadavatel si v souladu s § 241 odst. 5 ZZVZ vyhrazuje, že námitky proti zadávacím podmínkám mohou být podány nejpozději 72 hodin před koncem lhůty k podání nabídek. </w:t>
      </w:r>
    </w:p>
    <w:p w14:paraId="2F35DFE0" w14:textId="77777777" w:rsidR="00686FCD" w:rsidRDefault="00686FCD" w:rsidP="00686FCD">
      <w:pPr>
        <w:pStyle w:val="Textkomente"/>
        <w:jc w:val="left"/>
      </w:pPr>
    </w:p>
    <w:p w14:paraId="40DA5856" w14:textId="77777777" w:rsidR="00686FCD" w:rsidRDefault="00686FCD" w:rsidP="00686FCD">
      <w:pPr>
        <w:pStyle w:val="Textkomente"/>
        <w:jc w:val="left"/>
      </w:pPr>
      <w:r>
        <w:t xml:space="preserve">Ke všem lhůtám vztahujícím se ke lhůtě k podání nabídek vždy </w:t>
      </w:r>
      <w:r>
        <w:rPr>
          <w:b/>
          <w:bCs/>
        </w:rPr>
        <w:t>přičítat 72 hodin</w:t>
      </w:r>
      <w:r>
        <w:t xml:space="preserve"> – tzn. musí být zohledněno v:</w:t>
      </w:r>
    </w:p>
    <w:p w14:paraId="137BAB6B" w14:textId="77777777" w:rsidR="00686FCD" w:rsidRDefault="00686FCD" w:rsidP="00686FCD">
      <w:pPr>
        <w:pStyle w:val="Textkomente"/>
        <w:numPr>
          <w:ilvl w:val="0"/>
          <w:numId w:val="25"/>
        </w:numPr>
        <w:jc w:val="left"/>
      </w:pPr>
      <w:r>
        <w:t xml:space="preserve"> délce lhůty pro podání nabídek (např. pokud je v ZPŘ min. lhůta 11 pracovních dnů (resp. PL OŘ min. 20 pracovních dnů), zvolím 72 hod pro podání námitek, musím přidat 72 hodin k původním 11ti, resp. 20ti dnům)</w:t>
      </w:r>
    </w:p>
    <w:p w14:paraId="0A6BE8FD" w14:textId="77777777" w:rsidR="00686FCD" w:rsidRDefault="00686FCD" w:rsidP="00686FCD">
      <w:pPr>
        <w:pStyle w:val="Textkomente"/>
        <w:numPr>
          <w:ilvl w:val="0"/>
          <w:numId w:val="25"/>
        </w:numPr>
        <w:jc w:val="left"/>
      </w:pPr>
      <w:r>
        <w:t xml:space="preserve"> termínu prohlídky místa plnění – v ZPŘ i PL OŘ musí být 5 pracovních dnů před koncem lhůty k podání </w:t>
      </w:r>
      <w:r>
        <w:rPr>
          <w:u w:val="single"/>
        </w:rPr>
        <w:t>námitek</w:t>
      </w:r>
      <w:r>
        <w:t xml:space="preserve"> (nikoli nabídek)</w:t>
      </w:r>
    </w:p>
    <w:p w14:paraId="68D5DF77" w14:textId="77777777" w:rsidR="00686FCD" w:rsidRDefault="00686FCD" w:rsidP="00686FCD">
      <w:pPr>
        <w:pStyle w:val="Textkomente"/>
        <w:numPr>
          <w:ilvl w:val="0"/>
          <w:numId w:val="25"/>
        </w:numPr>
        <w:jc w:val="left"/>
      </w:pPr>
      <w:r>
        <w:t xml:space="preserve">uveřejňování vysvětlení ZD – v ZPŘ i v PL OŘ musí být 4 pracovní dny před koncem lhůty k podání </w:t>
      </w:r>
      <w:r>
        <w:rPr>
          <w:u w:val="single"/>
        </w:rPr>
        <w:t>námitek</w:t>
      </w:r>
      <w:r>
        <w:t xml:space="preserve"> (nikoli nabídek)</w:t>
      </w:r>
    </w:p>
    <w:p w14:paraId="6FEAC2DA" w14:textId="77777777" w:rsidR="00686FCD" w:rsidRDefault="00686FCD" w:rsidP="00686FCD">
      <w:pPr>
        <w:pStyle w:val="Textkomente"/>
        <w:jc w:val="left"/>
      </w:pPr>
    </w:p>
    <w:p w14:paraId="3A62E173" w14:textId="77777777" w:rsidR="00686FCD" w:rsidRDefault="00686FCD" w:rsidP="00686FCD">
      <w:pPr>
        <w:pStyle w:val="Textkomente"/>
        <w:jc w:val="left"/>
      </w:pPr>
      <w:r>
        <w:rPr>
          <w:b/>
          <w:bCs/>
        </w:rPr>
        <w:t>Změna/doplnění ZD</w:t>
      </w:r>
      <w:r>
        <w:t xml:space="preserve">: Pokud mám výše uvedenou výhradu v ZD a </w:t>
      </w:r>
      <w:r>
        <w:rPr>
          <w:u w:val="single"/>
        </w:rPr>
        <w:t>vysvětlením ZD změním/doplním ZD a prodlužuji lhůtu k podání nabídek</w:t>
      </w:r>
      <w:r>
        <w:t>, musím tuto lhůtu prodloužit přiměřeně vzhledem ke změně/doplnění ZD a přidat 72 hodin.</w:t>
      </w:r>
    </w:p>
  </w:comment>
  <w:comment w:id="118" w:author="CNPK" w:date="2024-08-15T10:23:00Z" w:initials="CNPK">
    <w:p w14:paraId="4EB7849F" w14:textId="2D9C4EAB" w:rsidR="00181179" w:rsidRDefault="00181179" w:rsidP="00181179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19" w:author="CNPK" w:date="2024-08-15T10:24:00Z" w:initials="CNPK">
    <w:p w14:paraId="23F3AB70" w14:textId="77777777" w:rsidR="00181179" w:rsidRDefault="00181179" w:rsidP="00181179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0" w:author="CNPK" w:date="2025-04-28T15:49:00Z" w:initials="CNPK">
    <w:p w14:paraId="5604ABDF" w14:textId="77777777" w:rsidR="00181179" w:rsidRDefault="00181179" w:rsidP="00181179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1" w:author="CNPK" w:date="2025-04-28T15:49:00Z" w:initials="CNPK">
    <w:p w14:paraId="0C426F18" w14:textId="77777777" w:rsidR="00181179" w:rsidRDefault="00181179" w:rsidP="00181179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4" w:author="CNPK" w:date="2025-04-28T15:49:00Z" w:initials="CNPK">
    <w:p w14:paraId="1888DDB7" w14:textId="77777777" w:rsidR="00181179" w:rsidRDefault="00181179" w:rsidP="00181179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5" w:author="CNPK" w:date="2023-10-24T09:33:00Z" w:initials="CNPK">
    <w:p w14:paraId="55AE7326" w14:textId="77777777" w:rsidR="00181179" w:rsidRDefault="00181179" w:rsidP="00181179">
      <w:pPr>
        <w:pStyle w:val="Textkomente"/>
        <w:jc w:val="left"/>
      </w:pPr>
      <w:r>
        <w:rPr>
          <w:rStyle w:val="Odkaznakoment"/>
        </w:rPr>
        <w:annotationRef/>
      </w:r>
      <w:r>
        <w:t>V případě částí doplnit: „…a v detailech jednotlivých částí uvedených ve článku č. 1 ZD.</w:t>
      </w:r>
    </w:p>
  </w:comment>
  <w:comment w:id="134" w:author="CNPK" w:date="2024-07-22T16:48:00Z" w:initials="CNPK">
    <w:p w14:paraId="29740CC4" w14:textId="77777777" w:rsidR="00D353D0" w:rsidRDefault="00D353D0" w:rsidP="00D353D0">
      <w:pPr>
        <w:pStyle w:val="Textkomente"/>
        <w:jc w:val="left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  <w:comment w:id="188" w:author="CNPK" w:date="2025-04-28T16:21:00Z" w:initials="CNPK">
    <w:p w14:paraId="23CBBDC9" w14:textId="77777777" w:rsidR="003F42FB" w:rsidRDefault="003F42FB" w:rsidP="003F42FB">
      <w:pPr>
        <w:pStyle w:val="Textkomente"/>
        <w:jc w:val="left"/>
      </w:pPr>
      <w:r>
        <w:rPr>
          <w:rStyle w:val="Odkaznakoment"/>
        </w:rPr>
        <w:annotationRef/>
      </w:r>
      <w:r>
        <w:t>Následující článek je pouze příkladem možnosti formulace údajů o elektronickém nástroji E-ZAK - zadavatel upraví údaje tak, aby vyhovovaly elektronickému nástroji, který používá.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16F8D6" w15:done="0"/>
  <w15:commentEx w15:paraId="03577F40" w15:done="0"/>
  <w15:commentEx w15:paraId="30805A3A" w15:done="0"/>
  <w15:commentEx w15:paraId="4C2CCB6C" w15:done="0"/>
  <w15:commentEx w15:paraId="108B32D1" w15:done="0"/>
  <w15:commentEx w15:paraId="0D30379C" w15:done="0"/>
  <w15:commentEx w15:paraId="0DD21931" w15:done="0"/>
  <w15:commentEx w15:paraId="1C70D42C" w15:done="0"/>
  <w15:commentEx w15:paraId="7B578761" w15:done="0"/>
  <w15:commentEx w15:paraId="4FB97C00" w15:done="0"/>
  <w15:commentEx w15:paraId="7A635153" w15:done="0"/>
  <w15:commentEx w15:paraId="7C5768B1" w15:done="0"/>
  <w15:commentEx w15:paraId="2B6429D4" w15:done="0"/>
  <w15:commentEx w15:paraId="4A55EA4A" w15:done="0"/>
  <w15:commentEx w15:paraId="097796DA" w15:done="0"/>
  <w15:commentEx w15:paraId="13248D7B" w15:done="0"/>
  <w15:commentEx w15:paraId="07F7BF74" w15:done="0"/>
  <w15:commentEx w15:paraId="309F8DDF" w15:done="0"/>
  <w15:commentEx w15:paraId="22157705" w15:done="0"/>
  <w15:commentEx w15:paraId="46F17EE0" w15:done="0"/>
  <w15:commentEx w15:paraId="6C0DEF81" w15:done="0"/>
  <w15:commentEx w15:paraId="316881CA" w15:done="0"/>
  <w15:commentEx w15:paraId="06E8380A" w15:done="0"/>
  <w15:commentEx w15:paraId="25C577CA" w15:done="0"/>
  <w15:commentEx w15:paraId="4139A979" w15:done="0"/>
  <w15:commentEx w15:paraId="654D47F1" w15:done="0"/>
  <w15:commentEx w15:paraId="64A8CD1A" w15:done="0"/>
  <w15:commentEx w15:paraId="69EE6694" w15:done="0"/>
  <w15:commentEx w15:paraId="0CC15C46" w15:done="0"/>
  <w15:commentEx w15:paraId="10248264" w15:done="0"/>
  <w15:commentEx w15:paraId="29D65716" w15:done="0"/>
  <w15:commentEx w15:paraId="66C5622A" w15:done="0"/>
  <w15:commentEx w15:paraId="2908BFC5" w15:done="0"/>
  <w15:commentEx w15:paraId="71C8D6EC" w15:done="0"/>
  <w15:commentEx w15:paraId="3A62E173" w15:done="0"/>
  <w15:commentEx w15:paraId="4EB7849F" w15:done="0"/>
  <w15:commentEx w15:paraId="23F3AB70" w15:done="0"/>
  <w15:commentEx w15:paraId="5604ABDF" w15:done="0"/>
  <w15:commentEx w15:paraId="0C426F18" w15:done="0"/>
  <w15:commentEx w15:paraId="1888DDB7" w15:done="0"/>
  <w15:commentEx w15:paraId="55AE7326" w15:done="0"/>
  <w15:commentEx w15:paraId="29740CC4" w15:done="0"/>
  <w15:commentEx w15:paraId="23CBBD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895EAD" w16cex:dateUtc="2025-05-29T12:02:00Z"/>
  <w16cex:commentExtensible w16cex:durableId="7AD62549" w16cex:dateUtc="2025-04-28T08:34:00Z"/>
  <w16cex:commentExtensible w16cex:durableId="3C8BD650" w16cex:dateUtc="2025-05-29T12:05:00Z"/>
  <w16cex:commentExtensible w16cex:durableId="1ACB9995" w16cex:dateUtc="2025-04-28T08:38:00Z"/>
  <w16cex:commentExtensible w16cex:durableId="162EEC75" w16cex:dateUtc="2025-04-28T08:38:00Z"/>
  <w16cex:commentExtensible w16cex:durableId="34FFECB8" w16cex:dateUtc="2025-05-29T12:11:00Z"/>
  <w16cex:commentExtensible w16cex:durableId="411CCA4D" w16cex:dateUtc="2025-05-29T12:23:00Z"/>
  <w16cex:commentExtensible w16cex:durableId="54BA9269" w16cex:dateUtc="2025-05-29T12:41:00Z"/>
  <w16cex:commentExtensible w16cex:durableId="4008B08D" w16cex:dateUtc="2025-04-28T13:49:00Z"/>
  <w16cex:commentExtensible w16cex:durableId="1E1961CB" w16cex:dateUtc="2025-04-28T13:49:00Z"/>
  <w16cex:commentExtensible w16cex:durableId="7FF57686" w16cex:dateUtc="2025-04-28T13:49:00Z"/>
  <w16cex:commentExtensible w16cex:durableId="27EF1497" w16cex:dateUtc="2025-04-28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16F8D6" w16cid:durableId="18895EAD"/>
  <w16cid:commentId w16cid:paraId="03577F40" w16cid:durableId="7AD62549"/>
  <w16cid:commentId w16cid:paraId="30805A3A" w16cid:durableId="30805A3A"/>
  <w16cid:commentId w16cid:paraId="4C2CCB6C" w16cid:durableId="4C2CCB6C"/>
  <w16cid:commentId w16cid:paraId="108B32D1" w16cid:durableId="3C8BD650"/>
  <w16cid:commentId w16cid:paraId="0D30379C" w16cid:durableId="1ACB9995"/>
  <w16cid:commentId w16cid:paraId="0DD21931" w16cid:durableId="162EEC75"/>
  <w16cid:commentId w16cid:paraId="1C70D42C" w16cid:durableId="1C70D42C"/>
  <w16cid:commentId w16cid:paraId="7B578761" w16cid:durableId="7B578761"/>
  <w16cid:commentId w16cid:paraId="4FB97C00" w16cid:durableId="34FFECB8"/>
  <w16cid:commentId w16cid:paraId="7A635153" w16cid:durableId="7A635153"/>
  <w16cid:commentId w16cid:paraId="7C5768B1" w16cid:durableId="7C5768B1"/>
  <w16cid:commentId w16cid:paraId="2B6429D4" w16cid:durableId="2B6429D4"/>
  <w16cid:commentId w16cid:paraId="4A55EA4A" w16cid:durableId="4A55EA4A"/>
  <w16cid:commentId w16cid:paraId="097796DA" w16cid:durableId="097796DA"/>
  <w16cid:commentId w16cid:paraId="13248D7B" w16cid:durableId="13248D7B"/>
  <w16cid:commentId w16cid:paraId="07F7BF74" w16cid:durableId="07F7BF74"/>
  <w16cid:commentId w16cid:paraId="309F8DDF" w16cid:durableId="309F8DDF"/>
  <w16cid:commentId w16cid:paraId="22157705" w16cid:durableId="411CCA4D"/>
  <w16cid:commentId w16cid:paraId="46F17EE0" w16cid:durableId="46F17EE0"/>
  <w16cid:commentId w16cid:paraId="6C0DEF81" w16cid:durableId="6C0DEF81"/>
  <w16cid:commentId w16cid:paraId="316881CA" w16cid:durableId="316881CA"/>
  <w16cid:commentId w16cid:paraId="06E8380A" w16cid:durableId="06E8380A"/>
  <w16cid:commentId w16cid:paraId="25C577CA" w16cid:durableId="25C577CA"/>
  <w16cid:commentId w16cid:paraId="4139A979" w16cid:durableId="4139A979"/>
  <w16cid:commentId w16cid:paraId="654D47F1" w16cid:durableId="654D47F1"/>
  <w16cid:commentId w16cid:paraId="64A8CD1A" w16cid:durableId="64A8CD1A"/>
  <w16cid:commentId w16cid:paraId="69EE6694" w16cid:durableId="69EE6694"/>
  <w16cid:commentId w16cid:paraId="0CC15C46" w16cid:durableId="0CC15C46"/>
  <w16cid:commentId w16cid:paraId="10248264" w16cid:durableId="10248264"/>
  <w16cid:commentId w16cid:paraId="29D65716" w16cid:durableId="54BA9269"/>
  <w16cid:commentId w16cid:paraId="66C5622A" w16cid:durableId="66C5622A"/>
  <w16cid:commentId w16cid:paraId="2908BFC5" w16cid:durableId="2908BFC5"/>
  <w16cid:commentId w16cid:paraId="71C8D6EC" w16cid:durableId="71C8D6EC"/>
  <w16cid:commentId w16cid:paraId="3A62E173" w16cid:durableId="3A62E173"/>
  <w16cid:commentId w16cid:paraId="4EB7849F" w16cid:durableId="319AB88C"/>
  <w16cid:commentId w16cid:paraId="23F3AB70" w16cid:durableId="61308270"/>
  <w16cid:commentId w16cid:paraId="5604ABDF" w16cid:durableId="4008B08D"/>
  <w16cid:commentId w16cid:paraId="0C426F18" w16cid:durableId="1E1961CB"/>
  <w16cid:commentId w16cid:paraId="1888DDB7" w16cid:durableId="7FF57686"/>
  <w16cid:commentId w16cid:paraId="55AE7326" w16cid:durableId="1396F64E"/>
  <w16cid:commentId w16cid:paraId="29740CC4" w16cid:durableId="023C716B"/>
  <w16cid:commentId w16cid:paraId="23CBBDC9" w16cid:durableId="27EF14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446D7" w14:textId="77777777" w:rsidR="007D62F4" w:rsidRDefault="007D62F4" w:rsidP="00A37F4E">
      <w:pPr>
        <w:spacing w:after="0"/>
      </w:pPr>
      <w:r>
        <w:separator/>
      </w:r>
    </w:p>
  </w:endnote>
  <w:endnote w:type="continuationSeparator" w:id="0">
    <w:p w14:paraId="7C37516A" w14:textId="77777777" w:rsidR="007D62F4" w:rsidRDefault="007D62F4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46C2AC9F" w:rsidR="007D62F4" w:rsidRPr="00B210C8" w:rsidRDefault="007D62F4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4C71A2">
      <w:rPr>
        <w:caps/>
        <w:noProof/>
      </w:rPr>
      <w:t>16</w:t>
    </w:r>
    <w:r w:rsidRPr="00B210C8">
      <w:rPr>
        <w:caps/>
      </w:rPr>
      <w:fldChar w:fldCharType="end"/>
    </w:r>
  </w:p>
  <w:p w14:paraId="7B6B468C" w14:textId="77777777" w:rsidR="007D62F4" w:rsidRDefault="007D62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C7551" w14:textId="77777777" w:rsidR="007D62F4" w:rsidRPr="00763470" w:rsidRDefault="007D62F4" w:rsidP="00763470">
    <w:pPr>
      <w:pStyle w:val="Zpat"/>
      <w:rPr>
        <w:caps/>
      </w:rPr>
    </w:pPr>
    <w:r w:rsidRPr="00763470">
      <w:rPr>
        <w:i/>
        <w:caps/>
      </w:rPr>
      <w:tab/>
    </w:r>
    <w:r w:rsidRPr="00763470">
      <w:rPr>
        <w:i/>
        <w:caps/>
      </w:rPr>
      <w:tab/>
      <w:t xml:space="preserve">     </w:t>
    </w:r>
    <w:r w:rsidRPr="00763470">
      <w:rPr>
        <w:caps/>
      </w:rPr>
      <w:fldChar w:fldCharType="begin"/>
    </w:r>
    <w:r w:rsidRPr="00763470">
      <w:rPr>
        <w:caps/>
      </w:rPr>
      <w:instrText>PAGE   \* MERGEFORMAT</w:instrText>
    </w:r>
    <w:r w:rsidRPr="00763470">
      <w:rPr>
        <w:caps/>
      </w:rPr>
      <w:fldChar w:fldCharType="separate"/>
    </w:r>
    <w:r w:rsidR="004C71A2">
      <w:rPr>
        <w:caps/>
        <w:noProof/>
      </w:rPr>
      <w:t>1</w:t>
    </w:r>
    <w:r w:rsidRPr="00763470">
      <w:rPr>
        <w:caps/>
      </w:rPr>
      <w:fldChar w:fldCharType="end"/>
    </w:r>
    <w:r w:rsidRPr="00763470">
      <w:rPr>
        <w:caps/>
      </w:rPr>
      <w:tab/>
    </w:r>
    <w:r w:rsidRPr="00763470">
      <w:rPr>
        <w:caps/>
      </w:rPr>
      <w:tab/>
    </w:r>
  </w:p>
  <w:p w14:paraId="730DE41A" w14:textId="77777777" w:rsidR="007D62F4" w:rsidRDefault="007D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6C9D2" w14:textId="77777777" w:rsidR="007D62F4" w:rsidRDefault="007D62F4" w:rsidP="00A37F4E">
      <w:pPr>
        <w:spacing w:after="0"/>
      </w:pPr>
      <w:r>
        <w:separator/>
      </w:r>
    </w:p>
  </w:footnote>
  <w:footnote w:type="continuationSeparator" w:id="0">
    <w:p w14:paraId="27F127A9" w14:textId="77777777" w:rsidR="007D62F4" w:rsidRDefault="007D62F4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7D62F4" w:rsidRDefault="007D62F4" w:rsidP="00A37F4E">
    <w:pPr>
      <w:pStyle w:val="Zhlav"/>
    </w:pPr>
  </w:p>
  <w:p w14:paraId="3624FFA4" w14:textId="77777777" w:rsidR="007D62F4" w:rsidRDefault="007D62F4" w:rsidP="00A37F4E">
    <w:pPr>
      <w:pStyle w:val="Zhlav"/>
    </w:pPr>
  </w:p>
  <w:p w14:paraId="447009F9" w14:textId="77777777" w:rsidR="007D62F4" w:rsidRDefault="007D62F4" w:rsidP="00A37F4E">
    <w:pPr>
      <w:pStyle w:val="Zhlav"/>
    </w:pPr>
  </w:p>
  <w:p w14:paraId="191DDD4B" w14:textId="76F4C170" w:rsidR="007D62F4" w:rsidRPr="002212B9" w:rsidRDefault="007D62F4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7D62F4" w:rsidRDefault="007D62F4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7D62F4" w:rsidRDefault="007D62F4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7D62F4" w:rsidRDefault="007D62F4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3BA19D9E" w:rsidR="007D62F4" w:rsidRDefault="007D62F4" w:rsidP="00B210C8">
    <w:pPr>
      <w:pStyle w:val="Zhlav"/>
      <w:tabs>
        <w:tab w:val="clear" w:pos="4536"/>
        <w:tab w:val="clear" w:pos="9072"/>
        <w:tab w:val="left" w:pos="3555"/>
      </w:tabs>
    </w:pPr>
    <w:r>
      <w:tab/>
    </w:r>
  </w:p>
  <w:p w14:paraId="5F86AD33" w14:textId="77777777" w:rsidR="007D62F4" w:rsidRDefault="007D62F4" w:rsidP="00B210C8">
    <w:pPr>
      <w:pStyle w:val="Zhlav"/>
      <w:tabs>
        <w:tab w:val="clear" w:pos="4536"/>
        <w:tab w:val="clear" w:pos="9072"/>
        <w:tab w:val="left" w:pos="35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815"/>
    <w:multiLevelType w:val="hybridMultilevel"/>
    <w:tmpl w:val="640ED708"/>
    <w:lvl w:ilvl="0" w:tplc="E47E37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41E5C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1D41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E308D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92421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16C7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702A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EA8E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5DA9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2CB4637"/>
    <w:multiLevelType w:val="multilevel"/>
    <w:tmpl w:val="DEE6A730"/>
    <w:name w:val="nnn22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65598"/>
    <w:multiLevelType w:val="multilevel"/>
    <w:tmpl w:val="AD6EF104"/>
    <w:name w:val="nnn2223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6361F7"/>
    <w:multiLevelType w:val="multilevel"/>
    <w:tmpl w:val="1AE2B14E"/>
    <w:name w:val="nnn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%1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1FF185E"/>
    <w:multiLevelType w:val="hybridMultilevel"/>
    <w:tmpl w:val="17183DBE"/>
    <w:lvl w:ilvl="0" w:tplc="2F40FC56">
      <w:start w:val="1"/>
      <w:numFmt w:val="lowerLetter"/>
      <w:lvlText w:val="%1)"/>
      <w:lvlJc w:val="left"/>
      <w:pPr>
        <w:ind w:left="502" w:hanging="360"/>
      </w:pPr>
      <w:rPr>
        <w:rFonts w:ascii="Calibri" w:hAnsi="Calibr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7501C"/>
    <w:multiLevelType w:val="hybridMultilevel"/>
    <w:tmpl w:val="20DE6C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3544A48"/>
    <w:multiLevelType w:val="multilevel"/>
    <w:tmpl w:val="D5FE0FFA"/>
    <w:name w:val="nnn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40A2CF7"/>
    <w:multiLevelType w:val="hybridMultilevel"/>
    <w:tmpl w:val="A170CB6A"/>
    <w:name w:val="nnn22"/>
    <w:lvl w:ilvl="0" w:tplc="21FC463E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D756F"/>
    <w:multiLevelType w:val="hybridMultilevel"/>
    <w:tmpl w:val="3DEAAB2A"/>
    <w:lvl w:ilvl="0" w:tplc="667050A4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345CA"/>
    <w:multiLevelType w:val="hybridMultilevel"/>
    <w:tmpl w:val="49FCB5A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3C75DB8"/>
    <w:multiLevelType w:val="multilevel"/>
    <w:tmpl w:val="0405001F"/>
    <w:name w:val="nnn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595CA3"/>
    <w:multiLevelType w:val="hybridMultilevel"/>
    <w:tmpl w:val="21F29022"/>
    <w:lvl w:ilvl="0" w:tplc="D2CEAA84">
      <w:start w:val="1"/>
      <w:numFmt w:val="lowerLetter"/>
      <w:lvlText w:val="%1)"/>
      <w:lvlJc w:val="left"/>
      <w:pPr>
        <w:ind w:left="1287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711165B"/>
    <w:multiLevelType w:val="hybridMultilevel"/>
    <w:tmpl w:val="991C5E7C"/>
    <w:name w:val="nnn2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F148F"/>
    <w:multiLevelType w:val="hybridMultilevel"/>
    <w:tmpl w:val="D9E6E230"/>
    <w:lvl w:ilvl="0" w:tplc="E51E47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7CE2B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92E51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BBEA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1DE22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3400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AC7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9A68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AE2FB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C7C7E82"/>
    <w:multiLevelType w:val="hybridMultilevel"/>
    <w:tmpl w:val="33D84188"/>
    <w:name w:val="nnn2222"/>
    <w:lvl w:ilvl="0" w:tplc="95928B6E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C2F6B"/>
    <w:multiLevelType w:val="hybridMultilevel"/>
    <w:tmpl w:val="A4C24312"/>
    <w:name w:val="nnn222322"/>
    <w:lvl w:ilvl="0" w:tplc="7BAE22DC">
      <w:start w:val="1"/>
      <w:numFmt w:val="decimal"/>
      <w:pStyle w:val="Nadpis4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 w15:restartNumberingAfterBreak="0">
    <w:nsid w:val="58D82AB6"/>
    <w:multiLevelType w:val="hybridMultilevel"/>
    <w:tmpl w:val="AAF4FFC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919618B"/>
    <w:multiLevelType w:val="hybridMultilevel"/>
    <w:tmpl w:val="C2F484C8"/>
    <w:lvl w:ilvl="0" w:tplc="50740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206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D444C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E9892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6A5B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308A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55E4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6E6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D28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F9E0992"/>
    <w:multiLevelType w:val="hybridMultilevel"/>
    <w:tmpl w:val="084EF9E0"/>
    <w:lvl w:ilvl="0" w:tplc="B6CEA254">
      <w:start w:val="1"/>
      <w:numFmt w:val="lowerLetter"/>
      <w:lvlText w:val="%1)"/>
      <w:lvlJc w:val="left"/>
      <w:pPr>
        <w:ind w:left="1287" w:hanging="360"/>
      </w:pPr>
      <w:rPr>
        <w:b w:val="0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18D281B"/>
    <w:multiLevelType w:val="hybridMultilevel"/>
    <w:tmpl w:val="945CFB6A"/>
    <w:lvl w:ilvl="0" w:tplc="4CEE9AD0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6F125ABE"/>
    <w:multiLevelType w:val="hybridMultilevel"/>
    <w:tmpl w:val="ECCC047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78022A8C"/>
    <w:multiLevelType w:val="hybridMultilevel"/>
    <w:tmpl w:val="D05CFF6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857012D"/>
    <w:multiLevelType w:val="hybridMultilevel"/>
    <w:tmpl w:val="A9C8E4DE"/>
    <w:name w:val="nnn222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684957">
    <w:abstractNumId w:val="22"/>
  </w:num>
  <w:num w:numId="2" w16cid:durableId="840395265">
    <w:abstractNumId w:val="17"/>
  </w:num>
  <w:num w:numId="3" w16cid:durableId="1005746443">
    <w:abstractNumId w:val="10"/>
  </w:num>
  <w:num w:numId="4" w16cid:durableId="762459331">
    <w:abstractNumId w:val="2"/>
  </w:num>
  <w:num w:numId="5" w16cid:durableId="287005621">
    <w:abstractNumId w:val="18"/>
  </w:num>
  <w:num w:numId="6" w16cid:durableId="1392659564">
    <w:abstractNumId w:val="12"/>
  </w:num>
  <w:num w:numId="7" w16cid:durableId="1237283933">
    <w:abstractNumId w:val="20"/>
  </w:num>
  <w:num w:numId="8" w16cid:durableId="855316340">
    <w:abstractNumId w:val="5"/>
  </w:num>
  <w:num w:numId="9" w16cid:durableId="376438943">
    <w:abstractNumId w:val="23"/>
  </w:num>
  <w:num w:numId="10" w16cid:durableId="1024288750">
    <w:abstractNumId w:val="6"/>
  </w:num>
  <w:num w:numId="11" w16cid:durableId="2030253851">
    <w:abstractNumId w:val="24"/>
  </w:num>
  <w:num w:numId="12" w16cid:durableId="584997191">
    <w:abstractNumId w:val="3"/>
  </w:num>
  <w:num w:numId="13" w16cid:durableId="1112089890">
    <w:abstractNumId w:val="15"/>
  </w:num>
  <w:num w:numId="14" w16cid:durableId="882447191">
    <w:abstractNumId w:val="13"/>
  </w:num>
  <w:num w:numId="15" w16cid:durableId="195503939">
    <w:abstractNumId w:val="11"/>
  </w:num>
  <w:num w:numId="16" w16cid:durableId="246351055">
    <w:abstractNumId w:val="25"/>
  </w:num>
  <w:num w:numId="17" w16cid:durableId="524827583">
    <w:abstractNumId w:val="16"/>
  </w:num>
  <w:num w:numId="18" w16cid:durableId="610548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142047">
    <w:abstractNumId w:val="3"/>
  </w:num>
  <w:num w:numId="20" w16cid:durableId="1696493290">
    <w:abstractNumId w:val="3"/>
  </w:num>
  <w:num w:numId="21" w16cid:durableId="1639145431">
    <w:abstractNumId w:val="21"/>
  </w:num>
  <w:num w:numId="22" w16cid:durableId="2125538733">
    <w:abstractNumId w:val="9"/>
  </w:num>
  <w:num w:numId="23" w16cid:durableId="347683557">
    <w:abstractNumId w:val="0"/>
  </w:num>
  <w:num w:numId="24" w16cid:durableId="655188705">
    <w:abstractNumId w:val="14"/>
  </w:num>
  <w:num w:numId="25" w16cid:durableId="1260799108">
    <w:abstractNumId w:val="19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  <w15:person w15:author="Michaela Bervidová">
    <w15:presenceInfo w15:providerId="None" w15:userId="Michaela Bervid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01322"/>
    <w:rsid w:val="00020295"/>
    <w:rsid w:val="00020AA7"/>
    <w:rsid w:val="00022E10"/>
    <w:rsid w:val="00025274"/>
    <w:rsid w:val="00025EAE"/>
    <w:rsid w:val="00026C16"/>
    <w:rsid w:val="00053A96"/>
    <w:rsid w:val="00053DAB"/>
    <w:rsid w:val="00054199"/>
    <w:rsid w:val="00063D53"/>
    <w:rsid w:val="000677E7"/>
    <w:rsid w:val="0007613A"/>
    <w:rsid w:val="00077EE4"/>
    <w:rsid w:val="0008506A"/>
    <w:rsid w:val="00086090"/>
    <w:rsid w:val="00090050"/>
    <w:rsid w:val="000927EC"/>
    <w:rsid w:val="000A0992"/>
    <w:rsid w:val="000A1B7E"/>
    <w:rsid w:val="000A3F34"/>
    <w:rsid w:val="000B1020"/>
    <w:rsid w:val="000B1520"/>
    <w:rsid w:val="000B51B5"/>
    <w:rsid w:val="000B72E7"/>
    <w:rsid w:val="000B731F"/>
    <w:rsid w:val="000D21D5"/>
    <w:rsid w:val="000D3EB8"/>
    <w:rsid w:val="000D6655"/>
    <w:rsid w:val="000E0F3F"/>
    <w:rsid w:val="000E3474"/>
    <w:rsid w:val="000E373F"/>
    <w:rsid w:val="000E50A6"/>
    <w:rsid w:val="000E59C8"/>
    <w:rsid w:val="000E6EBD"/>
    <w:rsid w:val="000F53DD"/>
    <w:rsid w:val="00101FC9"/>
    <w:rsid w:val="001028C2"/>
    <w:rsid w:val="00105E53"/>
    <w:rsid w:val="001068E9"/>
    <w:rsid w:val="00107E73"/>
    <w:rsid w:val="00121F69"/>
    <w:rsid w:val="00135CB3"/>
    <w:rsid w:val="00141C9E"/>
    <w:rsid w:val="001440DB"/>
    <w:rsid w:val="0014736E"/>
    <w:rsid w:val="001473EE"/>
    <w:rsid w:val="001479BC"/>
    <w:rsid w:val="001530E5"/>
    <w:rsid w:val="0015368D"/>
    <w:rsid w:val="0015550F"/>
    <w:rsid w:val="00155C44"/>
    <w:rsid w:val="0015638C"/>
    <w:rsid w:val="00156456"/>
    <w:rsid w:val="001702BD"/>
    <w:rsid w:val="001703C7"/>
    <w:rsid w:val="00174694"/>
    <w:rsid w:val="00174C27"/>
    <w:rsid w:val="001757E6"/>
    <w:rsid w:val="001771FF"/>
    <w:rsid w:val="00180C43"/>
    <w:rsid w:val="00181179"/>
    <w:rsid w:val="00184BBC"/>
    <w:rsid w:val="001856D6"/>
    <w:rsid w:val="0018663E"/>
    <w:rsid w:val="00193A43"/>
    <w:rsid w:val="00194C10"/>
    <w:rsid w:val="001B0309"/>
    <w:rsid w:val="001C5D4E"/>
    <w:rsid w:val="001D009D"/>
    <w:rsid w:val="001D30E3"/>
    <w:rsid w:val="001D3F63"/>
    <w:rsid w:val="001D6755"/>
    <w:rsid w:val="001F29E4"/>
    <w:rsid w:val="001F29F8"/>
    <w:rsid w:val="00200129"/>
    <w:rsid w:val="00200774"/>
    <w:rsid w:val="00200E59"/>
    <w:rsid w:val="00202CA7"/>
    <w:rsid w:val="00212FFC"/>
    <w:rsid w:val="0021454B"/>
    <w:rsid w:val="0021543A"/>
    <w:rsid w:val="00216C70"/>
    <w:rsid w:val="00217CF6"/>
    <w:rsid w:val="00220000"/>
    <w:rsid w:val="002212B9"/>
    <w:rsid w:val="00222412"/>
    <w:rsid w:val="0022467B"/>
    <w:rsid w:val="00247E28"/>
    <w:rsid w:val="0025659B"/>
    <w:rsid w:val="00260063"/>
    <w:rsid w:val="00261416"/>
    <w:rsid w:val="0027030A"/>
    <w:rsid w:val="002709AD"/>
    <w:rsid w:val="00272D7B"/>
    <w:rsid w:val="00285D79"/>
    <w:rsid w:val="00290CB1"/>
    <w:rsid w:val="0029760B"/>
    <w:rsid w:val="002A3B9A"/>
    <w:rsid w:val="002B35E4"/>
    <w:rsid w:val="002B7A36"/>
    <w:rsid w:val="002B7FB8"/>
    <w:rsid w:val="002C2E16"/>
    <w:rsid w:val="002C4906"/>
    <w:rsid w:val="002C50BF"/>
    <w:rsid w:val="002C5F82"/>
    <w:rsid w:val="002C723A"/>
    <w:rsid w:val="002E1732"/>
    <w:rsid w:val="002E783F"/>
    <w:rsid w:val="002F00FE"/>
    <w:rsid w:val="002F79CF"/>
    <w:rsid w:val="00303E4A"/>
    <w:rsid w:val="00306A55"/>
    <w:rsid w:val="00310773"/>
    <w:rsid w:val="003110D3"/>
    <w:rsid w:val="003114A2"/>
    <w:rsid w:val="00311ABB"/>
    <w:rsid w:val="003164C3"/>
    <w:rsid w:val="00324C72"/>
    <w:rsid w:val="003306A4"/>
    <w:rsid w:val="00333090"/>
    <w:rsid w:val="00334634"/>
    <w:rsid w:val="0033585E"/>
    <w:rsid w:val="0033598E"/>
    <w:rsid w:val="00336F77"/>
    <w:rsid w:val="00341A6E"/>
    <w:rsid w:val="003434A8"/>
    <w:rsid w:val="00345C9B"/>
    <w:rsid w:val="00346FEC"/>
    <w:rsid w:val="00353E5D"/>
    <w:rsid w:val="00361ECB"/>
    <w:rsid w:val="003626FB"/>
    <w:rsid w:val="00364EEC"/>
    <w:rsid w:val="00370894"/>
    <w:rsid w:val="00370981"/>
    <w:rsid w:val="00372740"/>
    <w:rsid w:val="0037275F"/>
    <w:rsid w:val="00372C27"/>
    <w:rsid w:val="003754E9"/>
    <w:rsid w:val="0038251D"/>
    <w:rsid w:val="003964B1"/>
    <w:rsid w:val="00396E0B"/>
    <w:rsid w:val="0039703B"/>
    <w:rsid w:val="003A176D"/>
    <w:rsid w:val="003A25A3"/>
    <w:rsid w:val="003A3A31"/>
    <w:rsid w:val="003B7799"/>
    <w:rsid w:val="003C2B22"/>
    <w:rsid w:val="003C4E6C"/>
    <w:rsid w:val="003C61DE"/>
    <w:rsid w:val="003C77AB"/>
    <w:rsid w:val="003D51EB"/>
    <w:rsid w:val="003E1623"/>
    <w:rsid w:val="003F1DD3"/>
    <w:rsid w:val="003F42FB"/>
    <w:rsid w:val="003F7F46"/>
    <w:rsid w:val="00412D79"/>
    <w:rsid w:val="00413556"/>
    <w:rsid w:val="0041606A"/>
    <w:rsid w:val="0041670A"/>
    <w:rsid w:val="004174F1"/>
    <w:rsid w:val="00421402"/>
    <w:rsid w:val="004214BA"/>
    <w:rsid w:val="0042348B"/>
    <w:rsid w:val="0042620F"/>
    <w:rsid w:val="00431971"/>
    <w:rsid w:val="00432092"/>
    <w:rsid w:val="00436786"/>
    <w:rsid w:val="00436FA2"/>
    <w:rsid w:val="0043736D"/>
    <w:rsid w:val="004422D4"/>
    <w:rsid w:val="00442E0E"/>
    <w:rsid w:val="004442FB"/>
    <w:rsid w:val="00446B0A"/>
    <w:rsid w:val="00451C75"/>
    <w:rsid w:val="00452AF9"/>
    <w:rsid w:val="0045331A"/>
    <w:rsid w:val="00453FCB"/>
    <w:rsid w:val="00457FF5"/>
    <w:rsid w:val="00473B0E"/>
    <w:rsid w:val="004769A6"/>
    <w:rsid w:val="00483725"/>
    <w:rsid w:val="00487330"/>
    <w:rsid w:val="0049064A"/>
    <w:rsid w:val="00493EEE"/>
    <w:rsid w:val="0049446A"/>
    <w:rsid w:val="0049586D"/>
    <w:rsid w:val="004A1D6C"/>
    <w:rsid w:val="004B0A06"/>
    <w:rsid w:val="004B2B4E"/>
    <w:rsid w:val="004B2C8E"/>
    <w:rsid w:val="004B4F46"/>
    <w:rsid w:val="004C0C31"/>
    <w:rsid w:val="004C676F"/>
    <w:rsid w:val="004C71A2"/>
    <w:rsid w:val="004D0AC7"/>
    <w:rsid w:val="004D4E2F"/>
    <w:rsid w:val="004D5CC7"/>
    <w:rsid w:val="004E0BD3"/>
    <w:rsid w:val="004E107F"/>
    <w:rsid w:val="004F238A"/>
    <w:rsid w:val="004F4E88"/>
    <w:rsid w:val="004F5485"/>
    <w:rsid w:val="00505470"/>
    <w:rsid w:val="005057C7"/>
    <w:rsid w:val="0051514D"/>
    <w:rsid w:val="00516E1D"/>
    <w:rsid w:val="00522BB2"/>
    <w:rsid w:val="005251DE"/>
    <w:rsid w:val="00532316"/>
    <w:rsid w:val="005340CF"/>
    <w:rsid w:val="00541845"/>
    <w:rsid w:val="00541D0F"/>
    <w:rsid w:val="005462AF"/>
    <w:rsid w:val="00547512"/>
    <w:rsid w:val="00552AB1"/>
    <w:rsid w:val="00553049"/>
    <w:rsid w:val="005543F4"/>
    <w:rsid w:val="00560ECB"/>
    <w:rsid w:val="00563455"/>
    <w:rsid w:val="00565863"/>
    <w:rsid w:val="00572EF6"/>
    <w:rsid w:val="00574BEC"/>
    <w:rsid w:val="00574E1C"/>
    <w:rsid w:val="00575678"/>
    <w:rsid w:val="005757C7"/>
    <w:rsid w:val="00575B5E"/>
    <w:rsid w:val="00576245"/>
    <w:rsid w:val="00582EA2"/>
    <w:rsid w:val="005851A1"/>
    <w:rsid w:val="005851BE"/>
    <w:rsid w:val="00586712"/>
    <w:rsid w:val="005868E0"/>
    <w:rsid w:val="005936D8"/>
    <w:rsid w:val="00594942"/>
    <w:rsid w:val="005968DA"/>
    <w:rsid w:val="005A5925"/>
    <w:rsid w:val="005B23D2"/>
    <w:rsid w:val="005B37FA"/>
    <w:rsid w:val="005B5F67"/>
    <w:rsid w:val="005C4E46"/>
    <w:rsid w:val="005C6E27"/>
    <w:rsid w:val="005D018B"/>
    <w:rsid w:val="005D4360"/>
    <w:rsid w:val="005D723B"/>
    <w:rsid w:val="005E1C21"/>
    <w:rsid w:val="005E48AB"/>
    <w:rsid w:val="005E4B20"/>
    <w:rsid w:val="005E7D29"/>
    <w:rsid w:val="005F04C6"/>
    <w:rsid w:val="005F46B5"/>
    <w:rsid w:val="00604C17"/>
    <w:rsid w:val="006101D7"/>
    <w:rsid w:val="00612092"/>
    <w:rsid w:val="006139BE"/>
    <w:rsid w:val="0062503D"/>
    <w:rsid w:val="0064024C"/>
    <w:rsid w:val="00650D2B"/>
    <w:rsid w:val="00653509"/>
    <w:rsid w:val="00654C66"/>
    <w:rsid w:val="00655681"/>
    <w:rsid w:val="0066274D"/>
    <w:rsid w:val="00665CE0"/>
    <w:rsid w:val="00665E71"/>
    <w:rsid w:val="00670E5B"/>
    <w:rsid w:val="0067472C"/>
    <w:rsid w:val="0067648B"/>
    <w:rsid w:val="00677067"/>
    <w:rsid w:val="006779E9"/>
    <w:rsid w:val="0068127D"/>
    <w:rsid w:val="006812E4"/>
    <w:rsid w:val="006859B7"/>
    <w:rsid w:val="00686925"/>
    <w:rsid w:val="00686FCD"/>
    <w:rsid w:val="006904CC"/>
    <w:rsid w:val="00691F74"/>
    <w:rsid w:val="00693E6F"/>
    <w:rsid w:val="0069681C"/>
    <w:rsid w:val="00697FA4"/>
    <w:rsid w:val="006A0A22"/>
    <w:rsid w:val="006A3F14"/>
    <w:rsid w:val="006A4F65"/>
    <w:rsid w:val="006B1CD3"/>
    <w:rsid w:val="006C1C44"/>
    <w:rsid w:val="006C3015"/>
    <w:rsid w:val="006C44D8"/>
    <w:rsid w:val="006C493F"/>
    <w:rsid w:val="006C4D46"/>
    <w:rsid w:val="006C7581"/>
    <w:rsid w:val="006D01B3"/>
    <w:rsid w:val="006D5C09"/>
    <w:rsid w:val="006E1149"/>
    <w:rsid w:val="006E6016"/>
    <w:rsid w:val="006E6FA2"/>
    <w:rsid w:val="006F11F5"/>
    <w:rsid w:val="006F1CA2"/>
    <w:rsid w:val="007020DD"/>
    <w:rsid w:val="00704706"/>
    <w:rsid w:val="007055BA"/>
    <w:rsid w:val="00706032"/>
    <w:rsid w:val="0070717B"/>
    <w:rsid w:val="00711724"/>
    <w:rsid w:val="00715B46"/>
    <w:rsid w:val="00720698"/>
    <w:rsid w:val="00721A97"/>
    <w:rsid w:val="007225A6"/>
    <w:rsid w:val="007249DE"/>
    <w:rsid w:val="007317AB"/>
    <w:rsid w:val="00732B60"/>
    <w:rsid w:val="00734123"/>
    <w:rsid w:val="00736309"/>
    <w:rsid w:val="007413E3"/>
    <w:rsid w:val="00757363"/>
    <w:rsid w:val="0075774D"/>
    <w:rsid w:val="007613C2"/>
    <w:rsid w:val="00763470"/>
    <w:rsid w:val="0077095B"/>
    <w:rsid w:val="007718EE"/>
    <w:rsid w:val="00772C43"/>
    <w:rsid w:val="00773408"/>
    <w:rsid w:val="00782BB0"/>
    <w:rsid w:val="007877D7"/>
    <w:rsid w:val="007947FE"/>
    <w:rsid w:val="00795769"/>
    <w:rsid w:val="00797733"/>
    <w:rsid w:val="007A0424"/>
    <w:rsid w:val="007A5C39"/>
    <w:rsid w:val="007B1EEE"/>
    <w:rsid w:val="007B4183"/>
    <w:rsid w:val="007B474A"/>
    <w:rsid w:val="007B47C9"/>
    <w:rsid w:val="007B4C59"/>
    <w:rsid w:val="007C135B"/>
    <w:rsid w:val="007C1DC4"/>
    <w:rsid w:val="007C33BC"/>
    <w:rsid w:val="007C4142"/>
    <w:rsid w:val="007C6D5B"/>
    <w:rsid w:val="007D259D"/>
    <w:rsid w:val="007D3FED"/>
    <w:rsid w:val="007D59EA"/>
    <w:rsid w:val="007D62F4"/>
    <w:rsid w:val="007E1B99"/>
    <w:rsid w:val="007E2CB4"/>
    <w:rsid w:val="007E2F07"/>
    <w:rsid w:val="007F055E"/>
    <w:rsid w:val="007F4114"/>
    <w:rsid w:val="007F460E"/>
    <w:rsid w:val="008027E3"/>
    <w:rsid w:val="00815306"/>
    <w:rsid w:val="0082034D"/>
    <w:rsid w:val="008239FD"/>
    <w:rsid w:val="008240E3"/>
    <w:rsid w:val="00835CD4"/>
    <w:rsid w:val="00847B9B"/>
    <w:rsid w:val="00850C31"/>
    <w:rsid w:val="00853E6E"/>
    <w:rsid w:val="008664A4"/>
    <w:rsid w:val="00871D2B"/>
    <w:rsid w:val="0087599C"/>
    <w:rsid w:val="00875D95"/>
    <w:rsid w:val="00885F16"/>
    <w:rsid w:val="00886CB6"/>
    <w:rsid w:val="00886EAD"/>
    <w:rsid w:val="0089384C"/>
    <w:rsid w:val="008947EE"/>
    <w:rsid w:val="00896251"/>
    <w:rsid w:val="008976B6"/>
    <w:rsid w:val="008A128C"/>
    <w:rsid w:val="008A5A3A"/>
    <w:rsid w:val="008A6E9D"/>
    <w:rsid w:val="008A7412"/>
    <w:rsid w:val="008C2F47"/>
    <w:rsid w:val="008C32E6"/>
    <w:rsid w:val="008D12F5"/>
    <w:rsid w:val="008D5386"/>
    <w:rsid w:val="008D6261"/>
    <w:rsid w:val="008E11C8"/>
    <w:rsid w:val="008E1D80"/>
    <w:rsid w:val="008F432D"/>
    <w:rsid w:val="008F69C3"/>
    <w:rsid w:val="00912042"/>
    <w:rsid w:val="00924626"/>
    <w:rsid w:val="00934816"/>
    <w:rsid w:val="009368DD"/>
    <w:rsid w:val="00942A31"/>
    <w:rsid w:val="00943464"/>
    <w:rsid w:val="00950AF5"/>
    <w:rsid w:val="009533CE"/>
    <w:rsid w:val="009544A2"/>
    <w:rsid w:val="0096045F"/>
    <w:rsid w:val="0096129F"/>
    <w:rsid w:val="00983D56"/>
    <w:rsid w:val="00991E33"/>
    <w:rsid w:val="009938F8"/>
    <w:rsid w:val="00994264"/>
    <w:rsid w:val="009A475D"/>
    <w:rsid w:val="009A66B6"/>
    <w:rsid w:val="009A71A9"/>
    <w:rsid w:val="009B00AB"/>
    <w:rsid w:val="009B0569"/>
    <w:rsid w:val="009B0E1D"/>
    <w:rsid w:val="009C0A8F"/>
    <w:rsid w:val="009C31E1"/>
    <w:rsid w:val="009C3DBE"/>
    <w:rsid w:val="009C615A"/>
    <w:rsid w:val="009C64BE"/>
    <w:rsid w:val="009D057D"/>
    <w:rsid w:val="009D39D9"/>
    <w:rsid w:val="009D72D9"/>
    <w:rsid w:val="009D7D6B"/>
    <w:rsid w:val="009E690D"/>
    <w:rsid w:val="009E7168"/>
    <w:rsid w:val="009F11EC"/>
    <w:rsid w:val="009F36CC"/>
    <w:rsid w:val="00A02687"/>
    <w:rsid w:val="00A12904"/>
    <w:rsid w:val="00A15CA2"/>
    <w:rsid w:val="00A16BE3"/>
    <w:rsid w:val="00A2071D"/>
    <w:rsid w:val="00A21C21"/>
    <w:rsid w:val="00A30389"/>
    <w:rsid w:val="00A31A38"/>
    <w:rsid w:val="00A364F0"/>
    <w:rsid w:val="00A37F4E"/>
    <w:rsid w:val="00A468B4"/>
    <w:rsid w:val="00A66E60"/>
    <w:rsid w:val="00A724D7"/>
    <w:rsid w:val="00A774E6"/>
    <w:rsid w:val="00A84500"/>
    <w:rsid w:val="00A86782"/>
    <w:rsid w:val="00A904B6"/>
    <w:rsid w:val="00AA1B0C"/>
    <w:rsid w:val="00AA63E1"/>
    <w:rsid w:val="00AB5EBA"/>
    <w:rsid w:val="00AB76AE"/>
    <w:rsid w:val="00AC0190"/>
    <w:rsid w:val="00AC3D8C"/>
    <w:rsid w:val="00AC50B7"/>
    <w:rsid w:val="00AD0EDC"/>
    <w:rsid w:val="00AD1757"/>
    <w:rsid w:val="00AD24DF"/>
    <w:rsid w:val="00AD259C"/>
    <w:rsid w:val="00AD3227"/>
    <w:rsid w:val="00AD667E"/>
    <w:rsid w:val="00AE1CA7"/>
    <w:rsid w:val="00AE39CC"/>
    <w:rsid w:val="00AE3C0B"/>
    <w:rsid w:val="00AE493E"/>
    <w:rsid w:val="00AE49BC"/>
    <w:rsid w:val="00AF0164"/>
    <w:rsid w:val="00AF5407"/>
    <w:rsid w:val="00AF7322"/>
    <w:rsid w:val="00B024F9"/>
    <w:rsid w:val="00B033F8"/>
    <w:rsid w:val="00B06B08"/>
    <w:rsid w:val="00B14C0F"/>
    <w:rsid w:val="00B20527"/>
    <w:rsid w:val="00B210C8"/>
    <w:rsid w:val="00B32133"/>
    <w:rsid w:val="00B35CFD"/>
    <w:rsid w:val="00B428F3"/>
    <w:rsid w:val="00B4503C"/>
    <w:rsid w:val="00B61843"/>
    <w:rsid w:val="00B757A9"/>
    <w:rsid w:val="00B82C2C"/>
    <w:rsid w:val="00B84618"/>
    <w:rsid w:val="00B87DD6"/>
    <w:rsid w:val="00B9058B"/>
    <w:rsid w:val="00B93848"/>
    <w:rsid w:val="00B942B1"/>
    <w:rsid w:val="00B97301"/>
    <w:rsid w:val="00B97E2C"/>
    <w:rsid w:val="00BA4DDA"/>
    <w:rsid w:val="00BA7226"/>
    <w:rsid w:val="00BB248B"/>
    <w:rsid w:val="00BB7964"/>
    <w:rsid w:val="00BC2479"/>
    <w:rsid w:val="00BC7270"/>
    <w:rsid w:val="00BC7AB3"/>
    <w:rsid w:val="00BD1895"/>
    <w:rsid w:val="00BD508F"/>
    <w:rsid w:val="00BE2D4A"/>
    <w:rsid w:val="00BE7D9F"/>
    <w:rsid w:val="00BF1C92"/>
    <w:rsid w:val="00BF2BB7"/>
    <w:rsid w:val="00C02CE6"/>
    <w:rsid w:val="00C12626"/>
    <w:rsid w:val="00C14522"/>
    <w:rsid w:val="00C177CA"/>
    <w:rsid w:val="00C20EE5"/>
    <w:rsid w:val="00C20FBD"/>
    <w:rsid w:val="00C26516"/>
    <w:rsid w:val="00C268F6"/>
    <w:rsid w:val="00C31D8F"/>
    <w:rsid w:val="00C3483A"/>
    <w:rsid w:val="00C36B02"/>
    <w:rsid w:val="00C43F86"/>
    <w:rsid w:val="00C557BF"/>
    <w:rsid w:val="00C6320F"/>
    <w:rsid w:val="00C6448D"/>
    <w:rsid w:val="00C6544A"/>
    <w:rsid w:val="00C721EE"/>
    <w:rsid w:val="00C76295"/>
    <w:rsid w:val="00C773AB"/>
    <w:rsid w:val="00C824FF"/>
    <w:rsid w:val="00C9156E"/>
    <w:rsid w:val="00C916D2"/>
    <w:rsid w:val="00C91CAC"/>
    <w:rsid w:val="00C9422D"/>
    <w:rsid w:val="00CA45F0"/>
    <w:rsid w:val="00CB5AEC"/>
    <w:rsid w:val="00CC0022"/>
    <w:rsid w:val="00CC4EE5"/>
    <w:rsid w:val="00CC695C"/>
    <w:rsid w:val="00CD0CB3"/>
    <w:rsid w:val="00CD0D62"/>
    <w:rsid w:val="00CD2811"/>
    <w:rsid w:val="00CD5B12"/>
    <w:rsid w:val="00CD781F"/>
    <w:rsid w:val="00CE32EB"/>
    <w:rsid w:val="00CE3C41"/>
    <w:rsid w:val="00CF0D8C"/>
    <w:rsid w:val="00CF18C3"/>
    <w:rsid w:val="00CF327B"/>
    <w:rsid w:val="00CF3DC8"/>
    <w:rsid w:val="00CF4173"/>
    <w:rsid w:val="00CF7BBA"/>
    <w:rsid w:val="00D059CE"/>
    <w:rsid w:val="00D13183"/>
    <w:rsid w:val="00D21829"/>
    <w:rsid w:val="00D21AF3"/>
    <w:rsid w:val="00D24986"/>
    <w:rsid w:val="00D273D7"/>
    <w:rsid w:val="00D31BA3"/>
    <w:rsid w:val="00D353D0"/>
    <w:rsid w:val="00D35760"/>
    <w:rsid w:val="00D37F80"/>
    <w:rsid w:val="00D4689E"/>
    <w:rsid w:val="00D47D10"/>
    <w:rsid w:val="00D517A4"/>
    <w:rsid w:val="00D52EDB"/>
    <w:rsid w:val="00D5359E"/>
    <w:rsid w:val="00D543BD"/>
    <w:rsid w:val="00D55421"/>
    <w:rsid w:val="00D55F31"/>
    <w:rsid w:val="00D57E85"/>
    <w:rsid w:val="00D60E0C"/>
    <w:rsid w:val="00D6389E"/>
    <w:rsid w:val="00D658E3"/>
    <w:rsid w:val="00D6601B"/>
    <w:rsid w:val="00D73AA0"/>
    <w:rsid w:val="00D7574C"/>
    <w:rsid w:val="00D75E66"/>
    <w:rsid w:val="00D815EF"/>
    <w:rsid w:val="00D929F8"/>
    <w:rsid w:val="00D931C9"/>
    <w:rsid w:val="00DA226E"/>
    <w:rsid w:val="00DA6733"/>
    <w:rsid w:val="00DB1102"/>
    <w:rsid w:val="00DB345E"/>
    <w:rsid w:val="00DB3BEE"/>
    <w:rsid w:val="00DB56B5"/>
    <w:rsid w:val="00DC1BEC"/>
    <w:rsid w:val="00DC795A"/>
    <w:rsid w:val="00DD153D"/>
    <w:rsid w:val="00DD324F"/>
    <w:rsid w:val="00DD4A3C"/>
    <w:rsid w:val="00DE6378"/>
    <w:rsid w:val="00DF0954"/>
    <w:rsid w:val="00DF29A1"/>
    <w:rsid w:val="00E0253D"/>
    <w:rsid w:val="00E03E63"/>
    <w:rsid w:val="00E04CB1"/>
    <w:rsid w:val="00E113C7"/>
    <w:rsid w:val="00E13021"/>
    <w:rsid w:val="00E140EE"/>
    <w:rsid w:val="00E17FE0"/>
    <w:rsid w:val="00E262F6"/>
    <w:rsid w:val="00E33D3F"/>
    <w:rsid w:val="00E3757E"/>
    <w:rsid w:val="00E53318"/>
    <w:rsid w:val="00E553A0"/>
    <w:rsid w:val="00E56AC1"/>
    <w:rsid w:val="00E56F9E"/>
    <w:rsid w:val="00E716A1"/>
    <w:rsid w:val="00E73D5B"/>
    <w:rsid w:val="00E767DB"/>
    <w:rsid w:val="00E77C6C"/>
    <w:rsid w:val="00E96BF6"/>
    <w:rsid w:val="00EC0D38"/>
    <w:rsid w:val="00EC0EE2"/>
    <w:rsid w:val="00EC1F08"/>
    <w:rsid w:val="00EC5060"/>
    <w:rsid w:val="00ED6968"/>
    <w:rsid w:val="00ED7914"/>
    <w:rsid w:val="00EF0AF3"/>
    <w:rsid w:val="00EF0BE9"/>
    <w:rsid w:val="00EF14FC"/>
    <w:rsid w:val="00EF428F"/>
    <w:rsid w:val="00F102CA"/>
    <w:rsid w:val="00F10ACA"/>
    <w:rsid w:val="00F14195"/>
    <w:rsid w:val="00F24B11"/>
    <w:rsid w:val="00F314DF"/>
    <w:rsid w:val="00F33766"/>
    <w:rsid w:val="00F3468B"/>
    <w:rsid w:val="00F34CA7"/>
    <w:rsid w:val="00F3591A"/>
    <w:rsid w:val="00F65013"/>
    <w:rsid w:val="00F72870"/>
    <w:rsid w:val="00F75A44"/>
    <w:rsid w:val="00F77760"/>
    <w:rsid w:val="00F9403F"/>
    <w:rsid w:val="00FA28E8"/>
    <w:rsid w:val="00FA4336"/>
    <w:rsid w:val="00FA618E"/>
    <w:rsid w:val="00FB099C"/>
    <w:rsid w:val="00FB42B1"/>
    <w:rsid w:val="00FB783F"/>
    <w:rsid w:val="00FC047D"/>
    <w:rsid w:val="00FC3C49"/>
    <w:rsid w:val="00FD1779"/>
    <w:rsid w:val="00FD41F0"/>
    <w:rsid w:val="00FE2011"/>
    <w:rsid w:val="00FF1819"/>
    <w:rsid w:val="00FF1824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7F6EA78A"/>
  <w15:chartTrackingRefBased/>
  <w15:docId w15:val="{085E6E91-82D5-4418-9FB0-7DB96BD2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63455"/>
    <w:pPr>
      <w:keepNext/>
      <w:keepLines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121F69"/>
    <w:pPr>
      <w:keepNext/>
      <w:numPr>
        <w:ilvl w:val="1"/>
        <w:numId w:val="12"/>
      </w:numPr>
      <w:spacing w:before="120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3455"/>
    <w:pPr>
      <w:keepNext/>
      <w:keepLines/>
      <w:numPr>
        <w:numId w:val="13"/>
      </w:numPr>
      <w:spacing w:before="40" w:after="0"/>
      <w:outlineLvl w:val="2"/>
    </w:pPr>
    <w:rPr>
      <w:rFonts w:eastAsiaTheme="majorEastAsia" w:cstheme="majorBidi"/>
      <w:szCs w:val="24"/>
      <w:u w:val="single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3306A4"/>
    <w:pPr>
      <w:numPr>
        <w:numId w:val="17"/>
      </w:numPr>
      <w:outlineLvl w:val="3"/>
    </w:pPr>
    <w:rPr>
      <w:rFonts w:asciiTheme="minorHAnsi" w:hAnsiTheme="minorHAns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63455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121F69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63455"/>
    <w:rPr>
      <w:rFonts w:ascii="Calibri" w:eastAsiaTheme="majorEastAsia" w:hAnsi="Calibri" w:cstheme="majorBidi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3306A4"/>
    <w:rPr>
      <w:rFonts w:eastAsiaTheme="majorEastAsia" w:cstheme="majorBidi"/>
      <w:b/>
      <w:iCs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C2E16"/>
    <w:pPr>
      <w:tabs>
        <w:tab w:val="left" w:pos="440"/>
        <w:tab w:val="right" w:leader="dot" w:pos="9854"/>
      </w:tabs>
      <w:spacing w:after="0"/>
    </w:pPr>
    <w:rPr>
      <w:rFonts w:eastAsiaTheme="majorEastAsia" w:cs="Calibri"/>
      <w:b/>
      <w:noProof/>
      <w:color w:val="000000" w:themeColor="text1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6B1CD3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34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I-odstavec">
    <w:name w:val="PFI-odstavec"/>
    <w:basedOn w:val="Normln"/>
    <w:next w:val="Normln"/>
    <w:rsid w:val="00E113C7"/>
    <w:pPr>
      <w:numPr>
        <w:ilvl w:val="4"/>
        <w:numId w:val="2"/>
      </w:numPr>
      <w:suppressAutoHyphens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E113C7"/>
    <w:pPr>
      <w:numPr>
        <w:ilvl w:val="5"/>
      </w:numPr>
    </w:pPr>
  </w:style>
  <w:style w:type="paragraph" w:customStyle="1" w:styleId="PFI-msk">
    <w:name w:val="PFI-římské"/>
    <w:basedOn w:val="PFI-pismeno"/>
    <w:rsid w:val="00E113C7"/>
    <w:pPr>
      <w:numPr>
        <w:ilvl w:val="6"/>
      </w:numPr>
    </w:pPr>
  </w:style>
  <w:style w:type="table" w:customStyle="1" w:styleId="Mkatabulky2">
    <w:name w:val="Mřížka tabulky2"/>
    <w:basedOn w:val="Normlntabulka"/>
    <w:next w:val="Mkatabulky"/>
    <w:uiPriority w:val="39"/>
    <w:rsid w:val="00200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E7168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sy.cz/cs/vyhledavace/obce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fen.cz/" TargetMode="External"/><Relationship Id="rId18" Type="http://schemas.openxmlformats.org/officeDocument/2006/relationships/hyperlink" Target="mailto:podpora@fen.c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k.cnpk.cz" TargetMode="External"/><Relationship Id="rId17" Type="http://schemas.openxmlformats.org/officeDocument/2006/relationships/hyperlink" Target="http://www.FEN.cz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www.cnpk.cz/blog/zmena-prihlasovani-do-ezak-pro-dodavatel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k.cnpk.cz/manual_2/ezak-manual-dodavatele-cdd-pdf" TargetMode="External"/><Relationship Id="rId23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hyperlink" Target="mailto:podpora@ezak.cz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sites.google.com/fen.cz/napovedafen/n%C3%A1pov%C4%9Bda-fen/registrace-a-ov%C4%9B%C5%99en%C3%AD-dodavatele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5FC02-8724-4D76-BA7F-568DF87A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16</Pages>
  <Words>6918</Words>
  <Characters>40823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Hamatová;aaa</dc:creator>
  <cp:keywords/>
  <dc:description/>
  <cp:lastModifiedBy>CNPK</cp:lastModifiedBy>
  <cp:revision>111</cp:revision>
  <dcterms:created xsi:type="dcterms:W3CDTF">2024-01-25T14:47:00Z</dcterms:created>
  <dcterms:modified xsi:type="dcterms:W3CDTF">2025-09-01T12:36:00Z</dcterms:modified>
</cp:coreProperties>
</file>